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B886FA" w14:textId="1B248FAD" w:rsidR="00DA0EE5" w:rsidRPr="005C28F9" w:rsidRDefault="00DA0EE5" w:rsidP="00B142DC">
      <w:pPr>
        <w:shd w:val="clear" w:color="auto" w:fill="FFFFFF"/>
        <w:spacing w:after="0" w:line="240" w:lineRule="auto"/>
        <w:ind w:left="6480" w:firstLine="720"/>
        <w:jc w:val="both"/>
        <w:rPr>
          <w:rFonts w:ascii="Times New Roman" w:eastAsia="Times New Roman" w:hAnsi="Times New Roman" w:cs="Times New Roman"/>
          <w:color w:val="222222"/>
          <w:sz w:val="24"/>
          <w:szCs w:val="24"/>
        </w:rPr>
      </w:pPr>
      <w:r w:rsidRPr="00CF7DF6">
        <w:rPr>
          <w:rFonts w:ascii="Times New Roman" w:eastAsia="Times New Roman" w:hAnsi="Times New Roman" w:cs="Times New Roman"/>
          <w:color w:val="222222"/>
          <w:sz w:val="24"/>
          <w:szCs w:val="24"/>
        </w:rPr>
        <w:t>01</w:t>
      </w:r>
      <w:r w:rsidRPr="005C28F9">
        <w:rPr>
          <w:rFonts w:ascii="Times New Roman" w:eastAsia="Times New Roman" w:hAnsi="Times New Roman" w:cs="Times New Roman"/>
          <w:color w:val="222222"/>
          <w:sz w:val="24"/>
          <w:szCs w:val="24"/>
        </w:rPr>
        <w:t xml:space="preserve"> Nov 2016</w:t>
      </w:r>
    </w:p>
    <w:p w14:paraId="4D5CE6E3" w14:textId="77777777" w:rsidR="00DA0EE5" w:rsidRPr="005C28F9" w:rsidRDefault="00DA0EE5" w:rsidP="00DA0EE5">
      <w:pPr>
        <w:shd w:val="clear" w:color="auto" w:fill="FFFFFF"/>
        <w:spacing w:after="0" w:line="240" w:lineRule="auto"/>
        <w:jc w:val="both"/>
        <w:rPr>
          <w:rFonts w:ascii="Times New Roman" w:eastAsia="Times New Roman" w:hAnsi="Times New Roman" w:cs="Times New Roman"/>
          <w:color w:val="222222"/>
          <w:sz w:val="24"/>
          <w:szCs w:val="24"/>
        </w:rPr>
      </w:pPr>
      <w:r w:rsidRPr="005C28F9">
        <w:rPr>
          <w:rFonts w:ascii="Times New Roman" w:eastAsia="Times New Roman" w:hAnsi="Times New Roman" w:cs="Times New Roman"/>
          <w:color w:val="222222"/>
          <w:sz w:val="24"/>
          <w:szCs w:val="24"/>
        </w:rPr>
        <w:t xml:space="preserve">Dr. </w:t>
      </w:r>
      <w:proofErr w:type="spellStart"/>
      <w:r w:rsidRPr="005C28F9">
        <w:rPr>
          <w:rFonts w:ascii="Times New Roman" w:eastAsia="Times New Roman" w:hAnsi="Times New Roman" w:cs="Times New Roman"/>
          <w:color w:val="222222"/>
          <w:sz w:val="24"/>
          <w:szCs w:val="24"/>
        </w:rPr>
        <w:t>Sephorah</w:t>
      </w:r>
      <w:proofErr w:type="spellEnd"/>
      <w:r w:rsidRPr="005C28F9">
        <w:rPr>
          <w:rFonts w:ascii="Times New Roman" w:eastAsia="Times New Roman" w:hAnsi="Times New Roman" w:cs="Times New Roman"/>
          <w:color w:val="222222"/>
          <w:sz w:val="24"/>
          <w:szCs w:val="24"/>
        </w:rPr>
        <w:t xml:space="preserve"> </w:t>
      </w:r>
      <w:proofErr w:type="spellStart"/>
      <w:r w:rsidRPr="005C28F9">
        <w:rPr>
          <w:rFonts w:ascii="Times New Roman" w:eastAsia="Times New Roman" w:hAnsi="Times New Roman" w:cs="Times New Roman"/>
          <w:color w:val="222222"/>
          <w:sz w:val="24"/>
          <w:szCs w:val="24"/>
        </w:rPr>
        <w:t>Zaman</w:t>
      </w:r>
      <w:proofErr w:type="spellEnd"/>
    </w:p>
    <w:p w14:paraId="001274DA" w14:textId="77777777" w:rsidR="00DA0EE5" w:rsidRPr="005C28F9" w:rsidRDefault="00DA0EE5" w:rsidP="00DA0EE5">
      <w:pPr>
        <w:shd w:val="clear" w:color="auto" w:fill="FFFFFF"/>
        <w:spacing w:after="0" w:line="240" w:lineRule="auto"/>
        <w:jc w:val="both"/>
        <w:rPr>
          <w:rFonts w:ascii="Times New Roman" w:eastAsia="Times New Roman" w:hAnsi="Times New Roman" w:cs="Times New Roman"/>
          <w:color w:val="222222"/>
          <w:sz w:val="24"/>
          <w:szCs w:val="24"/>
        </w:rPr>
      </w:pPr>
      <w:r w:rsidRPr="005C28F9">
        <w:rPr>
          <w:rFonts w:ascii="Times New Roman" w:eastAsia="Times New Roman" w:hAnsi="Times New Roman" w:cs="Times New Roman"/>
          <w:color w:val="222222"/>
          <w:sz w:val="24"/>
          <w:szCs w:val="24"/>
        </w:rPr>
        <w:t xml:space="preserve">Science Editor, </w:t>
      </w:r>
      <w:proofErr w:type="spellStart"/>
      <w:r w:rsidRPr="005C28F9">
        <w:rPr>
          <w:rFonts w:ascii="Times New Roman" w:eastAsia="Times New Roman" w:hAnsi="Times New Roman" w:cs="Times New Roman"/>
          <w:color w:val="222222"/>
          <w:sz w:val="24"/>
          <w:szCs w:val="24"/>
        </w:rPr>
        <w:t>JoVE</w:t>
      </w:r>
      <w:proofErr w:type="spellEnd"/>
    </w:p>
    <w:p w14:paraId="5F196F43" w14:textId="77777777" w:rsidR="00DA0EE5" w:rsidRPr="005C28F9" w:rsidRDefault="00DA0EE5" w:rsidP="00DA0EE5">
      <w:pPr>
        <w:shd w:val="clear" w:color="auto" w:fill="FFFFFF"/>
        <w:spacing w:after="0" w:line="240" w:lineRule="auto"/>
        <w:jc w:val="both"/>
        <w:rPr>
          <w:rFonts w:ascii="Times New Roman" w:eastAsia="Times New Roman" w:hAnsi="Times New Roman" w:cs="Times New Roman"/>
          <w:color w:val="222222"/>
          <w:sz w:val="24"/>
          <w:szCs w:val="24"/>
        </w:rPr>
      </w:pPr>
    </w:p>
    <w:p w14:paraId="6DCE53A7" w14:textId="77777777" w:rsidR="00DA0EE5" w:rsidRPr="005C28F9" w:rsidRDefault="00DA0EE5" w:rsidP="00DA0EE5">
      <w:pPr>
        <w:shd w:val="clear" w:color="auto" w:fill="FFFFFF"/>
        <w:spacing w:after="0" w:line="240" w:lineRule="auto"/>
        <w:jc w:val="both"/>
        <w:rPr>
          <w:rFonts w:ascii="Times New Roman" w:eastAsia="Times New Roman" w:hAnsi="Times New Roman" w:cs="Times New Roman"/>
          <w:color w:val="222222"/>
          <w:sz w:val="24"/>
          <w:szCs w:val="24"/>
        </w:rPr>
      </w:pPr>
      <w:r w:rsidRPr="005C28F9">
        <w:rPr>
          <w:rFonts w:ascii="Times New Roman" w:eastAsia="Times New Roman" w:hAnsi="Times New Roman" w:cs="Times New Roman"/>
          <w:color w:val="222222"/>
          <w:sz w:val="24"/>
          <w:szCs w:val="24"/>
        </w:rPr>
        <w:t>Dear Editor,</w:t>
      </w:r>
    </w:p>
    <w:p w14:paraId="1F6C0DE1" w14:textId="77777777" w:rsidR="00DA0EE5" w:rsidRPr="005C28F9" w:rsidRDefault="00DA0EE5" w:rsidP="00DA0EE5">
      <w:pPr>
        <w:shd w:val="clear" w:color="auto" w:fill="FFFFFF"/>
        <w:spacing w:after="0" w:line="240" w:lineRule="auto"/>
        <w:jc w:val="both"/>
        <w:rPr>
          <w:rFonts w:ascii="Times New Roman" w:eastAsia="Times New Roman" w:hAnsi="Times New Roman" w:cs="Times New Roman"/>
          <w:color w:val="222222"/>
          <w:sz w:val="24"/>
          <w:szCs w:val="24"/>
        </w:rPr>
      </w:pPr>
    </w:p>
    <w:p w14:paraId="4A392E2F" w14:textId="44F0C493" w:rsidR="00DA0EE5" w:rsidRPr="005C28F9" w:rsidRDefault="00453A61">
      <w:pPr>
        <w:spacing w:line="240" w:lineRule="auto"/>
        <w:jc w:val="both"/>
        <w:rPr>
          <w:rFonts w:ascii="Times New Roman" w:hAnsi="Times New Roman" w:cs="Times New Roman"/>
          <w:sz w:val="24"/>
          <w:szCs w:val="24"/>
        </w:rPr>
      </w:pPr>
      <w:r w:rsidRPr="005C28F9">
        <w:rPr>
          <w:rFonts w:ascii="Times New Roman" w:hAnsi="Times New Roman" w:cs="Times New Roman"/>
          <w:sz w:val="24"/>
          <w:szCs w:val="24"/>
        </w:rPr>
        <w:tab/>
        <w:t>W</w:t>
      </w:r>
      <w:r w:rsidR="00DA0EE5" w:rsidRPr="005C28F9">
        <w:rPr>
          <w:rFonts w:ascii="Times New Roman" w:hAnsi="Times New Roman" w:cs="Times New Roman"/>
          <w:sz w:val="24"/>
          <w:szCs w:val="24"/>
        </w:rPr>
        <w:t>e are delighted by the positive response to our manuscript MS#: JoVE52642 entitled "</w:t>
      </w:r>
      <w:r w:rsidR="00DA0EE5" w:rsidRPr="00B142DC">
        <w:rPr>
          <w:rFonts w:ascii="Times New Roman" w:hAnsi="Times New Roman" w:cs="Times New Roman"/>
          <w:sz w:val="24"/>
          <w:szCs w:val="24"/>
          <w:lang w:eastAsia="zh-CN"/>
        </w:rPr>
        <w:t xml:space="preserve">A large lateral craniotomy procedure for </w:t>
      </w:r>
      <w:proofErr w:type="spellStart"/>
      <w:r w:rsidR="00DA0EE5" w:rsidRPr="00B142DC">
        <w:rPr>
          <w:rFonts w:ascii="Times New Roman" w:hAnsi="Times New Roman" w:cs="Times New Roman"/>
          <w:sz w:val="24"/>
          <w:szCs w:val="24"/>
          <w:lang w:eastAsia="zh-CN"/>
        </w:rPr>
        <w:t>mesoscale</w:t>
      </w:r>
      <w:proofErr w:type="spellEnd"/>
      <w:r w:rsidR="00DA0EE5" w:rsidRPr="00B142DC">
        <w:rPr>
          <w:rFonts w:ascii="Times New Roman" w:hAnsi="Times New Roman" w:cs="Times New Roman"/>
          <w:sz w:val="24"/>
          <w:szCs w:val="24"/>
          <w:lang w:eastAsia="zh-CN"/>
        </w:rPr>
        <w:t xml:space="preserve"> wide-field optical imaging of brain activity</w:t>
      </w:r>
      <w:r w:rsidR="00DA0EE5" w:rsidRPr="005C28F9">
        <w:rPr>
          <w:rFonts w:ascii="Times New Roman" w:hAnsi="Times New Roman" w:cs="Times New Roman"/>
          <w:sz w:val="24"/>
          <w:szCs w:val="24"/>
        </w:rPr>
        <w:t xml:space="preserve">" by </w:t>
      </w:r>
      <w:r w:rsidR="00DA0EE5" w:rsidRPr="00B142DC">
        <w:rPr>
          <w:rFonts w:ascii="Times New Roman" w:hAnsi="Times New Roman" w:cs="Times New Roman"/>
          <w:sz w:val="24"/>
          <w:szCs w:val="24"/>
          <w:lang w:eastAsia="zh-CN"/>
        </w:rPr>
        <w:t xml:space="preserve">Michael </w:t>
      </w:r>
      <w:proofErr w:type="spellStart"/>
      <w:r w:rsidR="00DA0EE5" w:rsidRPr="00B142DC">
        <w:rPr>
          <w:rFonts w:ascii="Times New Roman" w:hAnsi="Times New Roman" w:cs="Times New Roman"/>
          <w:sz w:val="24"/>
          <w:szCs w:val="24"/>
          <w:lang w:eastAsia="zh-CN"/>
        </w:rPr>
        <w:t>Kyweriga</w:t>
      </w:r>
      <w:proofErr w:type="spellEnd"/>
      <w:r w:rsidR="00DA0EE5" w:rsidRPr="00B142DC">
        <w:rPr>
          <w:rFonts w:ascii="Times New Roman" w:hAnsi="Times New Roman" w:cs="Times New Roman"/>
          <w:sz w:val="24"/>
          <w:szCs w:val="24"/>
          <w:lang w:eastAsia="zh-CN"/>
        </w:rPr>
        <w:t xml:space="preserve">, </w:t>
      </w:r>
      <w:proofErr w:type="spellStart"/>
      <w:r w:rsidR="00DA0EE5" w:rsidRPr="00B142DC">
        <w:rPr>
          <w:rFonts w:ascii="Times New Roman" w:hAnsi="Times New Roman" w:cs="Times New Roman"/>
          <w:sz w:val="24"/>
          <w:szCs w:val="24"/>
          <w:lang w:eastAsia="zh-CN"/>
        </w:rPr>
        <w:t>Jianjun</w:t>
      </w:r>
      <w:proofErr w:type="spellEnd"/>
      <w:r w:rsidR="00DA0EE5" w:rsidRPr="00B142DC">
        <w:rPr>
          <w:rFonts w:ascii="Times New Roman" w:hAnsi="Times New Roman" w:cs="Times New Roman"/>
          <w:sz w:val="24"/>
          <w:szCs w:val="24"/>
          <w:lang w:eastAsia="zh-CN"/>
        </w:rPr>
        <w:t xml:space="preserve"> Sun, Sunny Wang, Richard Kline, and Majid H. Mohajerani</w:t>
      </w:r>
      <w:r w:rsidR="00DA0EE5" w:rsidRPr="005C28F9">
        <w:rPr>
          <w:rFonts w:ascii="Times New Roman" w:hAnsi="Times New Roman" w:cs="Times New Roman"/>
          <w:sz w:val="24"/>
          <w:szCs w:val="24"/>
        </w:rPr>
        <w:t xml:space="preserve">. We have now revised the manuscript along the lines suggested by the Reviewers. We thank the Reviewers and Editor for their constructive comments, which we feel, have led to a much stronger manuscript. We describe our response to each of the Reviewer/Editor’s points below and we feel have been able to address all of their concerns/suggestions. We outline the reviewer’s comments in italic black below, our answers in red and edits to the manuscript in </w:t>
      </w:r>
      <w:r w:rsidR="00F1234E">
        <w:rPr>
          <w:rFonts w:ascii="Times New Roman" w:hAnsi="Times New Roman" w:cs="Times New Roman"/>
          <w:sz w:val="24"/>
          <w:szCs w:val="24"/>
        </w:rPr>
        <w:t>blue</w:t>
      </w:r>
      <w:r w:rsidR="00DA0EE5" w:rsidRPr="005C28F9">
        <w:rPr>
          <w:rFonts w:ascii="Times New Roman" w:hAnsi="Times New Roman" w:cs="Times New Roman"/>
          <w:sz w:val="24"/>
          <w:szCs w:val="24"/>
        </w:rPr>
        <w:t xml:space="preserve"> font.</w:t>
      </w:r>
      <w:r w:rsidRPr="005C28F9">
        <w:rPr>
          <w:rFonts w:ascii="Times New Roman" w:hAnsi="Times New Roman" w:cs="Times New Roman"/>
          <w:sz w:val="24"/>
          <w:szCs w:val="24"/>
        </w:rPr>
        <w:t xml:space="preserve"> The previous authors Wang and Kline have left my lab. Therefore, in order to complete the manuscript, I enlisted help from </w:t>
      </w:r>
      <w:proofErr w:type="spellStart"/>
      <w:r w:rsidRPr="005C28F9">
        <w:rPr>
          <w:rFonts w:ascii="Times New Roman" w:hAnsi="Times New Roman" w:cs="Times New Roman"/>
          <w:sz w:val="24"/>
          <w:szCs w:val="24"/>
        </w:rPr>
        <w:t>Drs</w:t>
      </w:r>
      <w:proofErr w:type="spellEnd"/>
      <w:r w:rsidRPr="005C28F9">
        <w:rPr>
          <w:rFonts w:ascii="Times New Roman" w:hAnsi="Times New Roman" w:cs="Times New Roman"/>
          <w:sz w:val="24"/>
          <w:szCs w:val="24"/>
        </w:rPr>
        <w:t xml:space="preserve"> </w:t>
      </w:r>
      <w:proofErr w:type="spellStart"/>
      <w:r w:rsidRPr="005C28F9">
        <w:rPr>
          <w:rFonts w:ascii="Times New Roman" w:hAnsi="Times New Roman" w:cs="Times New Roman"/>
          <w:sz w:val="24"/>
          <w:szCs w:val="24"/>
        </w:rPr>
        <w:t>Kyweriga</w:t>
      </w:r>
      <w:proofErr w:type="spellEnd"/>
      <w:r w:rsidRPr="005C28F9">
        <w:rPr>
          <w:rFonts w:ascii="Times New Roman" w:hAnsi="Times New Roman" w:cs="Times New Roman"/>
          <w:sz w:val="24"/>
          <w:szCs w:val="24"/>
        </w:rPr>
        <w:t xml:space="preserve"> and Sun to complete the report. The present authors have made substantial changes to the text in an effort to clarify our meaning, reduce redundancies, add details, and remove inaccuracies. We have tried to highlight all of these changes to the best of our ability.</w:t>
      </w:r>
    </w:p>
    <w:p w14:paraId="0EADAB67" w14:textId="77777777" w:rsidR="00DA0EE5" w:rsidRPr="005C28F9" w:rsidRDefault="00DA0EE5" w:rsidP="00DA0EE5">
      <w:pPr>
        <w:spacing w:line="240" w:lineRule="auto"/>
        <w:jc w:val="both"/>
        <w:rPr>
          <w:rFonts w:ascii="Times New Roman" w:hAnsi="Times New Roman" w:cs="Times New Roman"/>
          <w:sz w:val="24"/>
          <w:szCs w:val="24"/>
        </w:rPr>
      </w:pPr>
    </w:p>
    <w:p w14:paraId="3795383B" w14:textId="77777777" w:rsidR="00DA0EE5" w:rsidRPr="005C28F9" w:rsidRDefault="00DA0EE5" w:rsidP="00DA0EE5">
      <w:pPr>
        <w:spacing w:line="240" w:lineRule="auto"/>
        <w:jc w:val="both"/>
        <w:rPr>
          <w:rFonts w:ascii="Times New Roman" w:hAnsi="Times New Roman" w:cs="Times New Roman"/>
          <w:sz w:val="24"/>
          <w:szCs w:val="24"/>
        </w:rPr>
      </w:pPr>
      <w:r w:rsidRPr="005C28F9">
        <w:rPr>
          <w:rFonts w:ascii="Times New Roman" w:hAnsi="Times New Roman" w:cs="Times New Roman"/>
          <w:sz w:val="24"/>
          <w:szCs w:val="24"/>
        </w:rPr>
        <w:t>On behalf of the authors,</w:t>
      </w:r>
    </w:p>
    <w:p w14:paraId="729AF08B" w14:textId="77777777" w:rsidR="00DA0EE5" w:rsidRPr="005C28F9" w:rsidRDefault="00DA0EE5" w:rsidP="00DA0EE5">
      <w:pPr>
        <w:spacing w:line="240" w:lineRule="auto"/>
        <w:jc w:val="both"/>
        <w:rPr>
          <w:rFonts w:ascii="Times New Roman" w:hAnsi="Times New Roman" w:cs="Times New Roman"/>
          <w:sz w:val="24"/>
          <w:szCs w:val="24"/>
        </w:rPr>
      </w:pPr>
      <w:r w:rsidRPr="005C28F9">
        <w:rPr>
          <w:rFonts w:ascii="Times New Roman" w:hAnsi="Times New Roman" w:cs="Times New Roman"/>
          <w:sz w:val="24"/>
          <w:szCs w:val="24"/>
        </w:rPr>
        <w:tab/>
        <w:t xml:space="preserve">    </w:t>
      </w:r>
    </w:p>
    <w:p w14:paraId="3D0AFEC8" w14:textId="77777777" w:rsidR="00DA0EE5" w:rsidRPr="005C28F9" w:rsidRDefault="00DA0EE5" w:rsidP="00DA0EE5">
      <w:pPr>
        <w:spacing w:line="240" w:lineRule="auto"/>
        <w:jc w:val="both"/>
        <w:rPr>
          <w:rFonts w:ascii="Times New Roman" w:hAnsi="Times New Roman" w:cs="Times New Roman"/>
          <w:sz w:val="24"/>
          <w:szCs w:val="24"/>
        </w:rPr>
      </w:pPr>
      <w:r w:rsidRPr="005C28F9">
        <w:rPr>
          <w:rFonts w:ascii="Times New Roman" w:hAnsi="Times New Roman" w:cs="Times New Roman"/>
          <w:sz w:val="24"/>
          <w:szCs w:val="24"/>
        </w:rPr>
        <w:t xml:space="preserve">       Majid H. Mohajerani Ph.D.</w:t>
      </w:r>
    </w:p>
    <w:p w14:paraId="00E41128" w14:textId="69DD02EA" w:rsidR="00DA0EE5" w:rsidRPr="005C28F9" w:rsidRDefault="00DA0EE5" w:rsidP="00DA0EE5">
      <w:pPr>
        <w:spacing w:line="240" w:lineRule="auto"/>
        <w:jc w:val="both"/>
        <w:rPr>
          <w:rFonts w:ascii="Times New Roman" w:hAnsi="Times New Roman" w:cs="Times New Roman"/>
          <w:sz w:val="24"/>
          <w:szCs w:val="24"/>
        </w:rPr>
      </w:pPr>
      <w:r w:rsidRPr="005C28F9">
        <w:rPr>
          <w:rFonts w:ascii="Times New Roman" w:hAnsi="Times New Roman" w:cs="Times New Roman"/>
          <w:sz w:val="24"/>
          <w:szCs w:val="24"/>
        </w:rPr>
        <w:t xml:space="preserve">       University of Lethbridge</w:t>
      </w:r>
    </w:p>
    <w:p w14:paraId="049094A8" w14:textId="77777777" w:rsidR="00DA0EE5" w:rsidRPr="005C28F9" w:rsidRDefault="00DA0EE5" w:rsidP="009D2286">
      <w:pPr>
        <w:rPr>
          <w:rFonts w:ascii="Times New Roman" w:hAnsi="Times New Roman" w:cs="Times New Roman"/>
          <w:bCs/>
          <w:color w:val="000000" w:themeColor="text1"/>
          <w:sz w:val="24"/>
          <w:szCs w:val="24"/>
          <w:shd w:val="clear" w:color="auto" w:fill="FFFFFF"/>
        </w:rPr>
      </w:pPr>
    </w:p>
    <w:p w14:paraId="41F8C3A1" w14:textId="77777777" w:rsidR="00453A61" w:rsidRPr="005C28F9" w:rsidRDefault="00453A61" w:rsidP="009D2286">
      <w:pPr>
        <w:rPr>
          <w:rFonts w:ascii="Times New Roman" w:hAnsi="Times New Roman" w:cs="Times New Roman"/>
          <w:bCs/>
          <w:color w:val="000000" w:themeColor="text1"/>
          <w:sz w:val="24"/>
          <w:szCs w:val="24"/>
          <w:shd w:val="clear" w:color="auto" w:fill="FFFFFF"/>
        </w:rPr>
      </w:pPr>
    </w:p>
    <w:p w14:paraId="7F75BDC5" w14:textId="77777777" w:rsidR="00453A61" w:rsidRPr="005C28F9" w:rsidRDefault="00453A61" w:rsidP="009D2286">
      <w:pPr>
        <w:rPr>
          <w:rFonts w:ascii="Times New Roman" w:hAnsi="Times New Roman" w:cs="Times New Roman"/>
          <w:bCs/>
          <w:color w:val="000000" w:themeColor="text1"/>
          <w:sz w:val="24"/>
          <w:szCs w:val="24"/>
          <w:shd w:val="clear" w:color="auto" w:fill="FFFFFF"/>
        </w:rPr>
      </w:pPr>
    </w:p>
    <w:p w14:paraId="62FE2553" w14:textId="77777777" w:rsidR="00453A61" w:rsidRPr="005C28F9" w:rsidRDefault="00453A61" w:rsidP="009D2286">
      <w:pPr>
        <w:rPr>
          <w:rFonts w:ascii="Times New Roman" w:hAnsi="Times New Roman" w:cs="Times New Roman"/>
          <w:bCs/>
          <w:color w:val="000000" w:themeColor="text1"/>
          <w:sz w:val="24"/>
          <w:szCs w:val="24"/>
          <w:shd w:val="clear" w:color="auto" w:fill="FFFFFF"/>
        </w:rPr>
      </w:pPr>
    </w:p>
    <w:p w14:paraId="4AEADD9C" w14:textId="77777777" w:rsidR="00453A61" w:rsidRPr="005C28F9" w:rsidRDefault="00453A61" w:rsidP="009D2286">
      <w:pPr>
        <w:rPr>
          <w:rFonts w:ascii="Times New Roman" w:hAnsi="Times New Roman" w:cs="Times New Roman"/>
          <w:bCs/>
          <w:color w:val="000000" w:themeColor="text1"/>
          <w:sz w:val="24"/>
          <w:szCs w:val="24"/>
          <w:shd w:val="clear" w:color="auto" w:fill="FFFFFF"/>
        </w:rPr>
      </w:pPr>
    </w:p>
    <w:p w14:paraId="2F447833" w14:textId="77777777" w:rsidR="00453A61" w:rsidRPr="005C28F9" w:rsidRDefault="00453A61" w:rsidP="009D2286">
      <w:pPr>
        <w:rPr>
          <w:rFonts w:ascii="Times New Roman" w:hAnsi="Times New Roman" w:cs="Times New Roman"/>
          <w:bCs/>
          <w:color w:val="000000" w:themeColor="text1"/>
          <w:sz w:val="24"/>
          <w:szCs w:val="24"/>
          <w:shd w:val="clear" w:color="auto" w:fill="FFFFFF"/>
        </w:rPr>
      </w:pPr>
    </w:p>
    <w:p w14:paraId="70C3FDCA" w14:textId="77777777" w:rsidR="00453A61" w:rsidRPr="005C28F9" w:rsidRDefault="00453A61" w:rsidP="009D2286">
      <w:pPr>
        <w:rPr>
          <w:rFonts w:ascii="Times New Roman" w:hAnsi="Times New Roman" w:cs="Times New Roman"/>
          <w:bCs/>
          <w:color w:val="000000" w:themeColor="text1"/>
          <w:sz w:val="24"/>
          <w:szCs w:val="24"/>
          <w:shd w:val="clear" w:color="auto" w:fill="FFFFFF"/>
        </w:rPr>
      </w:pPr>
    </w:p>
    <w:p w14:paraId="29EC103E" w14:textId="77777777" w:rsidR="00453A61" w:rsidRPr="005C28F9" w:rsidRDefault="00453A61" w:rsidP="009D2286">
      <w:pPr>
        <w:rPr>
          <w:rFonts w:ascii="Times New Roman" w:hAnsi="Times New Roman" w:cs="Times New Roman"/>
          <w:bCs/>
          <w:color w:val="000000" w:themeColor="text1"/>
          <w:sz w:val="24"/>
          <w:szCs w:val="24"/>
          <w:shd w:val="clear" w:color="auto" w:fill="FFFFFF"/>
        </w:rPr>
      </w:pPr>
    </w:p>
    <w:p w14:paraId="6037D6B0" w14:textId="77777777" w:rsidR="00453A61" w:rsidRPr="005C28F9" w:rsidRDefault="00453A61" w:rsidP="009D2286">
      <w:pPr>
        <w:rPr>
          <w:rFonts w:ascii="Times New Roman" w:hAnsi="Times New Roman" w:cs="Times New Roman"/>
          <w:bCs/>
          <w:color w:val="000000" w:themeColor="text1"/>
          <w:sz w:val="24"/>
          <w:szCs w:val="24"/>
          <w:shd w:val="clear" w:color="auto" w:fill="FFFFFF"/>
        </w:rPr>
      </w:pPr>
    </w:p>
    <w:p w14:paraId="593418AB" w14:textId="77777777" w:rsidR="00453A61" w:rsidRPr="005C28F9" w:rsidRDefault="00453A61" w:rsidP="009D2286">
      <w:pPr>
        <w:rPr>
          <w:rFonts w:ascii="Times New Roman" w:hAnsi="Times New Roman" w:cs="Times New Roman"/>
          <w:bCs/>
          <w:color w:val="000000" w:themeColor="text1"/>
          <w:sz w:val="24"/>
          <w:szCs w:val="24"/>
          <w:shd w:val="clear" w:color="auto" w:fill="FFFFFF"/>
        </w:rPr>
      </w:pPr>
    </w:p>
    <w:p w14:paraId="3EA34631" w14:textId="77777777" w:rsidR="00453A61" w:rsidRPr="005C28F9" w:rsidRDefault="00453A61" w:rsidP="009D2286">
      <w:pPr>
        <w:rPr>
          <w:rFonts w:ascii="Times New Roman" w:hAnsi="Times New Roman" w:cs="Times New Roman"/>
          <w:bCs/>
          <w:color w:val="000000" w:themeColor="text1"/>
          <w:sz w:val="24"/>
          <w:szCs w:val="24"/>
          <w:shd w:val="clear" w:color="auto" w:fill="FFFFFF"/>
        </w:rPr>
      </w:pPr>
    </w:p>
    <w:p w14:paraId="18C89920" w14:textId="77777777" w:rsidR="00453A61" w:rsidRPr="005C28F9" w:rsidRDefault="00453A61" w:rsidP="009D2286">
      <w:pPr>
        <w:rPr>
          <w:rFonts w:ascii="Times New Roman" w:hAnsi="Times New Roman" w:cs="Times New Roman"/>
          <w:bCs/>
          <w:color w:val="000000" w:themeColor="text1"/>
          <w:sz w:val="24"/>
          <w:szCs w:val="24"/>
          <w:shd w:val="clear" w:color="auto" w:fill="FFFFFF"/>
        </w:rPr>
      </w:pPr>
    </w:p>
    <w:p w14:paraId="62A71380" w14:textId="77777777" w:rsidR="00453A61" w:rsidRPr="005C28F9" w:rsidRDefault="00453A61" w:rsidP="009D2286">
      <w:pPr>
        <w:rPr>
          <w:rFonts w:ascii="Times New Roman" w:hAnsi="Times New Roman" w:cs="Times New Roman"/>
          <w:bCs/>
          <w:color w:val="000000" w:themeColor="text1"/>
          <w:sz w:val="24"/>
          <w:szCs w:val="24"/>
          <w:shd w:val="clear" w:color="auto" w:fill="FFFFFF"/>
        </w:rPr>
      </w:pPr>
    </w:p>
    <w:p w14:paraId="3EA3FC27" w14:textId="77777777" w:rsidR="00453A61" w:rsidRPr="005C28F9" w:rsidRDefault="00453A61" w:rsidP="009D2286">
      <w:pPr>
        <w:rPr>
          <w:rFonts w:ascii="Times New Roman" w:hAnsi="Times New Roman" w:cs="Times New Roman"/>
          <w:bCs/>
          <w:color w:val="000000" w:themeColor="text1"/>
          <w:sz w:val="24"/>
          <w:szCs w:val="24"/>
          <w:shd w:val="clear" w:color="auto" w:fill="FFFFFF"/>
        </w:rPr>
      </w:pPr>
    </w:p>
    <w:p w14:paraId="2938907C" w14:textId="77777777" w:rsidR="004811C8" w:rsidRPr="00B142DC" w:rsidRDefault="000E1462" w:rsidP="00E667BF">
      <w:pPr>
        <w:ind w:left="720" w:right="720"/>
        <w:rPr>
          <w:rFonts w:ascii="Times New Roman" w:hAnsi="Times New Roman" w:cs="Times New Roman"/>
          <w:bCs/>
          <w:i/>
          <w:iCs/>
          <w:color w:val="000000" w:themeColor="text1"/>
          <w:sz w:val="24"/>
          <w:szCs w:val="24"/>
          <w:shd w:val="clear" w:color="auto" w:fill="FFFFFF"/>
        </w:rPr>
      </w:pPr>
      <w:r w:rsidRPr="00B142DC">
        <w:rPr>
          <w:rFonts w:ascii="Times New Roman" w:hAnsi="Times New Roman" w:cs="Times New Roman"/>
          <w:bCs/>
          <w:i/>
          <w:iCs/>
          <w:color w:val="000000" w:themeColor="text1"/>
          <w:sz w:val="24"/>
          <w:szCs w:val="24"/>
          <w:shd w:val="clear" w:color="auto" w:fill="FFFFFF"/>
        </w:rPr>
        <w:t>Editorial comments:</w:t>
      </w:r>
    </w:p>
    <w:p w14:paraId="7A0BAE79" w14:textId="76C78C29" w:rsidR="004811C8" w:rsidRPr="00B142DC" w:rsidRDefault="000E1462" w:rsidP="00B142DC">
      <w:pPr>
        <w:pStyle w:val="ListParagraph"/>
        <w:numPr>
          <w:ilvl w:val="0"/>
          <w:numId w:val="4"/>
        </w:numPr>
        <w:ind w:left="720" w:right="720"/>
        <w:rPr>
          <w:rFonts w:ascii="Times New Roman" w:hAnsi="Times New Roman" w:cs="Times New Roman"/>
          <w:i/>
          <w:iCs/>
          <w:color w:val="000000" w:themeColor="text1"/>
          <w:shd w:val="clear" w:color="auto" w:fill="FFFFFF"/>
        </w:rPr>
      </w:pPr>
      <w:r w:rsidRPr="00B142DC">
        <w:rPr>
          <w:rFonts w:ascii="Times New Roman" w:hAnsi="Times New Roman" w:cs="Times New Roman"/>
          <w:i/>
          <w:iCs/>
          <w:color w:val="000000" w:themeColor="text1"/>
          <w:shd w:val="clear" w:color="auto" w:fill="FFFFFF"/>
        </w:rPr>
        <w:t xml:space="preserve">All of your previous revisions have been incorporated into the most recent version of the manuscript. On the </w:t>
      </w:r>
      <w:proofErr w:type="spellStart"/>
      <w:r w:rsidRPr="00B142DC">
        <w:rPr>
          <w:rFonts w:ascii="Times New Roman" w:hAnsi="Times New Roman" w:cs="Times New Roman"/>
          <w:i/>
          <w:iCs/>
          <w:color w:val="000000" w:themeColor="text1"/>
          <w:shd w:val="clear" w:color="auto" w:fill="FFFFFF"/>
        </w:rPr>
        <w:t>JoVE</w:t>
      </w:r>
      <w:proofErr w:type="spellEnd"/>
      <w:r w:rsidRPr="00B142DC">
        <w:rPr>
          <w:rFonts w:ascii="Times New Roman" w:hAnsi="Times New Roman" w:cs="Times New Roman"/>
          <w:i/>
          <w:iCs/>
          <w:color w:val="000000" w:themeColor="text1"/>
          <w:shd w:val="clear" w:color="auto" w:fill="FFFFFF"/>
        </w:rPr>
        <w:t xml:space="preserve"> submission site, you can find the updated manuscript under "file inventory" and download the </w:t>
      </w:r>
      <w:proofErr w:type="spellStart"/>
      <w:proofErr w:type="gramStart"/>
      <w:r w:rsidRPr="00B142DC">
        <w:rPr>
          <w:rFonts w:ascii="Times New Roman" w:hAnsi="Times New Roman" w:cs="Times New Roman"/>
          <w:i/>
          <w:iCs/>
          <w:color w:val="000000" w:themeColor="text1"/>
          <w:shd w:val="clear" w:color="auto" w:fill="FFFFFF"/>
        </w:rPr>
        <w:t>microsoft</w:t>
      </w:r>
      <w:proofErr w:type="spellEnd"/>
      <w:proofErr w:type="gramEnd"/>
      <w:r w:rsidRPr="00B142DC">
        <w:rPr>
          <w:rFonts w:ascii="Times New Roman" w:hAnsi="Times New Roman" w:cs="Times New Roman"/>
          <w:i/>
          <w:iCs/>
          <w:color w:val="000000" w:themeColor="text1"/>
          <w:shd w:val="clear" w:color="auto" w:fill="FFFFFF"/>
        </w:rPr>
        <w:t xml:space="preserve"> word document. Please use this updated version for any future revisions.</w:t>
      </w:r>
      <w:r w:rsidR="00643E86" w:rsidRPr="00B142DC">
        <w:rPr>
          <w:rFonts w:ascii="Times New Roman" w:hAnsi="Times New Roman" w:cs="Times New Roman"/>
          <w:i/>
          <w:iCs/>
          <w:color w:val="000000" w:themeColor="text1"/>
          <w:shd w:val="clear" w:color="auto" w:fill="FFFFFF"/>
        </w:rPr>
        <w:br/>
      </w:r>
    </w:p>
    <w:p w14:paraId="2D315876" w14:textId="77777777" w:rsidR="004811C8" w:rsidRPr="005C28F9" w:rsidRDefault="000E1462" w:rsidP="00E667BF">
      <w:pPr>
        <w:pStyle w:val="ListParagraph"/>
        <w:numPr>
          <w:ilvl w:val="0"/>
          <w:numId w:val="4"/>
        </w:numPr>
        <w:ind w:left="720" w:right="720"/>
        <w:rPr>
          <w:rFonts w:ascii="Times New Roman" w:hAnsi="Times New Roman" w:cs="Times New Roman"/>
          <w:i/>
          <w:iCs/>
          <w:color w:val="000000" w:themeColor="text1"/>
          <w:shd w:val="clear" w:color="auto" w:fill="FFFFFF"/>
        </w:rPr>
      </w:pPr>
      <w:r w:rsidRPr="00B142DC">
        <w:rPr>
          <w:rFonts w:ascii="Times New Roman" w:hAnsi="Times New Roman" w:cs="Times New Roman"/>
          <w:i/>
          <w:iCs/>
          <w:color w:val="000000" w:themeColor="text1"/>
          <w:shd w:val="clear" w:color="auto" w:fill="FFFFFF"/>
        </w:rPr>
        <w:t>The instruction to administer anesthesia should occur before the instruction to monitor mouse for consistent anesthesia. Therefore, editor moved step 1.3 to before step 1.2. Please maintain this change moving forward.</w:t>
      </w:r>
    </w:p>
    <w:p w14:paraId="6058F302" w14:textId="77777777" w:rsidR="00453A61" w:rsidRPr="005C28F9" w:rsidRDefault="00453A61" w:rsidP="00B142DC">
      <w:pPr>
        <w:pStyle w:val="ListParagraph"/>
        <w:ind w:right="720"/>
        <w:rPr>
          <w:rFonts w:ascii="Times New Roman" w:hAnsi="Times New Roman" w:cs="Times New Roman"/>
          <w:i/>
          <w:iCs/>
          <w:color w:val="000000" w:themeColor="text1"/>
          <w:shd w:val="clear" w:color="auto" w:fill="FFFFFF"/>
        </w:rPr>
      </w:pPr>
    </w:p>
    <w:p w14:paraId="4F6F8624" w14:textId="4582236B" w:rsidR="00453A61" w:rsidRPr="00B142DC" w:rsidRDefault="00453A61" w:rsidP="00B142DC">
      <w:pPr>
        <w:pStyle w:val="ListParagraph"/>
        <w:ind w:right="720"/>
        <w:rPr>
          <w:rFonts w:ascii="Times New Roman" w:hAnsi="Times New Roman" w:cs="Times New Roman"/>
          <w:color w:val="FF0000"/>
          <w:shd w:val="clear" w:color="auto" w:fill="FFFFFF"/>
        </w:rPr>
      </w:pPr>
      <w:r w:rsidRPr="005C28F9">
        <w:rPr>
          <w:rFonts w:ascii="Times New Roman" w:hAnsi="Times New Roman" w:cs="Times New Roman"/>
          <w:color w:val="FF0000"/>
          <w:shd w:val="clear" w:color="auto" w:fill="FFFFFF"/>
        </w:rPr>
        <w:t>We are fine with suggested change</w:t>
      </w:r>
      <w:r w:rsidR="00F1234E">
        <w:rPr>
          <w:rFonts w:ascii="Times New Roman" w:hAnsi="Times New Roman" w:cs="Times New Roman"/>
          <w:color w:val="FF0000"/>
          <w:shd w:val="clear" w:color="auto" w:fill="FFFFFF"/>
        </w:rPr>
        <w:t>s</w:t>
      </w:r>
      <w:r w:rsidRPr="00B142DC">
        <w:rPr>
          <w:rFonts w:ascii="Times New Roman" w:hAnsi="Times New Roman" w:cs="Times New Roman"/>
          <w:color w:val="FF0000"/>
          <w:shd w:val="clear" w:color="auto" w:fill="FFFFFF"/>
        </w:rPr>
        <w:t>.</w:t>
      </w:r>
    </w:p>
    <w:p w14:paraId="591B6E1F" w14:textId="77777777" w:rsidR="004811C8" w:rsidRPr="00B142DC" w:rsidRDefault="004811C8" w:rsidP="00E667BF">
      <w:pPr>
        <w:pStyle w:val="ListParagraph"/>
        <w:ind w:right="720"/>
        <w:rPr>
          <w:rFonts w:ascii="Times New Roman" w:hAnsi="Times New Roman" w:cs="Times New Roman"/>
          <w:i/>
          <w:iCs/>
          <w:color w:val="000000" w:themeColor="text1"/>
          <w:shd w:val="clear" w:color="auto" w:fill="FFFFFF"/>
        </w:rPr>
      </w:pPr>
    </w:p>
    <w:p w14:paraId="0C5C9181" w14:textId="3969EF5F" w:rsidR="004811C8" w:rsidRPr="005C28F9" w:rsidRDefault="000E1462" w:rsidP="00E667BF">
      <w:pPr>
        <w:pStyle w:val="ListParagraph"/>
        <w:numPr>
          <w:ilvl w:val="0"/>
          <w:numId w:val="4"/>
        </w:numPr>
        <w:ind w:left="720" w:right="720"/>
        <w:rPr>
          <w:rFonts w:ascii="Times New Roman" w:hAnsi="Times New Roman" w:cs="Times New Roman"/>
          <w:i/>
          <w:iCs/>
          <w:color w:val="000000" w:themeColor="text1"/>
          <w:shd w:val="clear" w:color="auto" w:fill="FFFFFF"/>
        </w:rPr>
      </w:pPr>
      <w:r w:rsidRPr="00B142DC">
        <w:rPr>
          <w:rFonts w:ascii="Times New Roman" w:hAnsi="Times New Roman" w:cs="Times New Roman"/>
          <w:i/>
          <w:iCs/>
          <w:color w:val="000000" w:themeColor="text1"/>
          <w:shd w:val="clear" w:color="auto" w:fill="FFFFFF"/>
        </w:rPr>
        <w:t xml:space="preserve">The length of your protocol section following revisions exceeded our </w:t>
      </w:r>
      <w:proofErr w:type="gramStart"/>
      <w:r w:rsidRPr="00B142DC">
        <w:rPr>
          <w:rFonts w:ascii="Times New Roman" w:hAnsi="Times New Roman" w:cs="Times New Roman"/>
          <w:i/>
          <w:iCs/>
          <w:color w:val="000000" w:themeColor="text1"/>
          <w:shd w:val="clear" w:color="auto" w:fill="FFFFFF"/>
        </w:rPr>
        <w:t>3 page</w:t>
      </w:r>
      <w:proofErr w:type="gramEnd"/>
      <w:r w:rsidRPr="00B142DC">
        <w:rPr>
          <w:rFonts w:ascii="Times New Roman" w:hAnsi="Times New Roman" w:cs="Times New Roman"/>
          <w:i/>
          <w:iCs/>
          <w:color w:val="000000" w:themeColor="text1"/>
          <w:shd w:val="clear" w:color="auto" w:fill="FFFFFF"/>
        </w:rPr>
        <w:t xml:space="preserve"> limit for filmable content. Editor added highlighting to the protocol section to indicate steps that will be filmed. </w:t>
      </w:r>
      <w:proofErr w:type="spellStart"/>
      <w:r w:rsidRPr="00B142DC">
        <w:rPr>
          <w:rFonts w:ascii="Times New Roman" w:hAnsi="Times New Roman" w:cs="Times New Roman"/>
          <w:i/>
          <w:iCs/>
          <w:color w:val="000000" w:themeColor="text1"/>
          <w:shd w:val="clear" w:color="auto" w:fill="FFFFFF"/>
        </w:rPr>
        <w:t>JoVE</w:t>
      </w:r>
      <w:proofErr w:type="spellEnd"/>
      <w:r w:rsidRPr="00B142DC">
        <w:rPr>
          <w:rFonts w:ascii="Times New Roman" w:hAnsi="Times New Roman" w:cs="Times New Roman"/>
          <w:i/>
          <w:iCs/>
          <w:color w:val="000000" w:themeColor="text1"/>
          <w:shd w:val="clear" w:color="auto" w:fill="FFFFFF"/>
        </w:rPr>
        <w:t xml:space="preserve"> is unable to film steps involving anesthesia and </w:t>
      </w:r>
      <w:r w:rsidRPr="00B142DC">
        <w:rPr>
          <w:rFonts w:ascii="Times New Roman" w:hAnsi="Times New Roman" w:cs="Times New Roman"/>
          <w:i/>
          <w:iCs/>
          <w:noProof/>
          <w:color w:val="000000" w:themeColor="text1"/>
          <w:shd w:val="clear" w:color="auto" w:fill="FFFFFF"/>
        </w:rPr>
        <w:t>euthanasia therefore</w:t>
      </w:r>
      <w:r w:rsidRPr="00B142DC">
        <w:rPr>
          <w:rFonts w:ascii="Times New Roman" w:hAnsi="Times New Roman" w:cs="Times New Roman"/>
          <w:i/>
          <w:iCs/>
          <w:color w:val="000000" w:themeColor="text1"/>
          <w:shd w:val="clear" w:color="auto" w:fill="FFFFFF"/>
        </w:rPr>
        <w:t xml:space="preserve"> steps 1.2, 1.3 and section 6 were omitted from the highlighting.</w:t>
      </w:r>
    </w:p>
    <w:p w14:paraId="4500724E" w14:textId="77777777" w:rsidR="00453A61" w:rsidRPr="005C28F9" w:rsidRDefault="00453A61" w:rsidP="00B142DC">
      <w:pPr>
        <w:pStyle w:val="ListParagraph"/>
        <w:ind w:right="720"/>
        <w:rPr>
          <w:rFonts w:ascii="Times New Roman" w:hAnsi="Times New Roman" w:cs="Times New Roman"/>
          <w:i/>
          <w:iCs/>
          <w:color w:val="000000" w:themeColor="text1"/>
          <w:shd w:val="clear" w:color="auto" w:fill="FFFFFF"/>
        </w:rPr>
      </w:pPr>
    </w:p>
    <w:p w14:paraId="28F2C295" w14:textId="77777777" w:rsidR="00AE6747" w:rsidRPr="00B142DC" w:rsidRDefault="000E1462" w:rsidP="00E667BF">
      <w:pPr>
        <w:pStyle w:val="ListParagraph"/>
        <w:numPr>
          <w:ilvl w:val="0"/>
          <w:numId w:val="4"/>
        </w:numPr>
        <w:ind w:left="720" w:right="720"/>
        <w:rPr>
          <w:rFonts w:ascii="Times New Roman" w:hAnsi="Times New Roman" w:cs="Times New Roman"/>
          <w:i/>
          <w:iCs/>
          <w:color w:val="222222"/>
          <w:shd w:val="clear" w:color="auto" w:fill="FFFFFF"/>
        </w:rPr>
      </w:pPr>
      <w:r w:rsidRPr="00B142DC">
        <w:rPr>
          <w:rFonts w:ascii="Times New Roman" w:hAnsi="Times New Roman" w:cs="Times New Roman"/>
          <w:i/>
          <w:iCs/>
          <w:color w:val="000000" w:themeColor="text1"/>
          <w:shd w:val="clear" w:color="auto" w:fill="FFFFFF"/>
        </w:rPr>
        <w:t xml:space="preserve">Prior to peer review, the highlighted portion of your protocol is close to our 2.75 </w:t>
      </w:r>
      <w:proofErr w:type="gramStart"/>
      <w:r w:rsidRPr="00B142DC">
        <w:rPr>
          <w:rFonts w:ascii="Times New Roman" w:hAnsi="Times New Roman" w:cs="Times New Roman"/>
          <w:i/>
          <w:iCs/>
          <w:color w:val="000000" w:themeColor="text1"/>
          <w:shd w:val="clear" w:color="auto" w:fill="FFFFFF"/>
        </w:rPr>
        <w:t>page highlighting</w:t>
      </w:r>
      <w:proofErr w:type="gramEnd"/>
      <w:r w:rsidRPr="00B142DC">
        <w:rPr>
          <w:rFonts w:ascii="Times New Roman" w:hAnsi="Times New Roman" w:cs="Times New Roman"/>
          <w:i/>
          <w:iCs/>
          <w:color w:val="000000" w:themeColor="text1"/>
          <w:shd w:val="clear" w:color="auto" w:fill="FFFFFF"/>
        </w:rPr>
        <w:t xml:space="preserve"> limit. If, in response to peer review, additional details are added to the protocol, please adjust the highlighting to identify a total of 2.75 pages of protocol text (which includes sub-headings and spaces) that should be visualized to tell the most cohesive story of your protocol steps. The highlighting should include complete statements and not portions of sentences. See </w:t>
      </w:r>
      <w:proofErr w:type="spellStart"/>
      <w:r w:rsidRPr="00B142DC">
        <w:rPr>
          <w:rFonts w:ascii="Times New Roman" w:hAnsi="Times New Roman" w:cs="Times New Roman"/>
          <w:i/>
          <w:iCs/>
          <w:color w:val="000000" w:themeColor="text1"/>
          <w:shd w:val="clear" w:color="auto" w:fill="FFFFFF"/>
        </w:rPr>
        <w:t>JoVE's</w:t>
      </w:r>
      <w:proofErr w:type="spellEnd"/>
      <w:r w:rsidRPr="00B142DC">
        <w:rPr>
          <w:rFonts w:ascii="Times New Roman" w:hAnsi="Times New Roman" w:cs="Times New Roman"/>
          <w:i/>
          <w:iCs/>
          <w:color w:val="000000" w:themeColor="text1"/>
          <w:shd w:val="clear" w:color="auto" w:fill="FFFFFF"/>
        </w:rPr>
        <w:t xml:space="preserve"> instructions for authors for more clarification.</w:t>
      </w:r>
    </w:p>
    <w:p w14:paraId="057D4944" w14:textId="77777777" w:rsidR="00453A61" w:rsidRPr="005C28F9" w:rsidRDefault="00453A61" w:rsidP="00B142DC">
      <w:pPr>
        <w:pStyle w:val="ListParagraph"/>
        <w:ind w:right="720"/>
        <w:rPr>
          <w:rFonts w:ascii="Times New Roman" w:hAnsi="Times New Roman" w:cs="Times New Roman"/>
          <w:i/>
          <w:iCs/>
          <w:color w:val="000000" w:themeColor="text1"/>
          <w:shd w:val="clear" w:color="auto" w:fill="FFFFFF"/>
        </w:rPr>
      </w:pPr>
    </w:p>
    <w:p w14:paraId="3270588C" w14:textId="089CF85C" w:rsidR="00453A61" w:rsidRPr="00B142DC" w:rsidRDefault="00453A61" w:rsidP="00B142DC">
      <w:pPr>
        <w:pStyle w:val="ListParagraph"/>
        <w:ind w:right="720"/>
        <w:rPr>
          <w:rFonts w:ascii="Times New Roman" w:hAnsi="Times New Roman" w:cs="Times New Roman"/>
          <w:color w:val="FF0000"/>
          <w:shd w:val="clear" w:color="auto" w:fill="FFFFFF"/>
        </w:rPr>
      </w:pPr>
      <w:r w:rsidRPr="00B142DC">
        <w:rPr>
          <w:rFonts w:ascii="Times New Roman" w:hAnsi="Times New Roman" w:cs="Times New Roman"/>
          <w:color w:val="FF0000"/>
          <w:shd w:val="clear" w:color="auto" w:fill="FFFFFF"/>
        </w:rPr>
        <w:t>We did adjust the highlighting in yellow to identify a total of 2.75 pages of protocol text.</w:t>
      </w:r>
    </w:p>
    <w:p w14:paraId="7A9EE1ED" w14:textId="77777777" w:rsidR="00AE6747" w:rsidRPr="00B142DC" w:rsidRDefault="00AE6747" w:rsidP="00B142DC">
      <w:pPr>
        <w:pStyle w:val="ListParagraph"/>
        <w:rPr>
          <w:rFonts w:ascii="Times New Roman" w:hAnsi="Times New Roman" w:cs="Times New Roman"/>
          <w:color w:val="000000" w:themeColor="text1"/>
        </w:rPr>
      </w:pPr>
    </w:p>
    <w:p w14:paraId="22AACFA9" w14:textId="77777777" w:rsidR="00D11823" w:rsidRPr="00F1234E" w:rsidRDefault="00D11823" w:rsidP="00B142DC">
      <w:pPr>
        <w:rPr>
          <w:rStyle w:val="apple-converted-space"/>
          <w:rFonts w:ascii="Times New Roman" w:hAnsi="Times New Roman" w:cs="Times New Roman"/>
          <w:color w:val="FF0000"/>
          <w:shd w:val="clear" w:color="auto" w:fill="FFFFFF"/>
        </w:rPr>
      </w:pPr>
    </w:p>
    <w:p w14:paraId="0DED38D3" w14:textId="77777777" w:rsidR="00D11823" w:rsidRPr="00B142DC" w:rsidRDefault="00D11823" w:rsidP="00B142DC">
      <w:pPr>
        <w:rPr>
          <w:rStyle w:val="apple-converted-space"/>
          <w:rFonts w:ascii="Times New Roman" w:hAnsi="Times New Roman" w:cs="Times New Roman"/>
          <w:color w:val="FF0000"/>
          <w:shd w:val="clear" w:color="auto" w:fill="FFFFFF"/>
        </w:rPr>
      </w:pPr>
    </w:p>
    <w:p w14:paraId="60A9B37E" w14:textId="77777777" w:rsidR="00D11823" w:rsidRPr="00B142DC" w:rsidRDefault="00D11823" w:rsidP="00B142DC">
      <w:pPr>
        <w:rPr>
          <w:rStyle w:val="apple-converted-space"/>
          <w:rFonts w:ascii="Times New Roman" w:hAnsi="Times New Roman" w:cs="Times New Roman"/>
          <w:color w:val="FF0000"/>
          <w:shd w:val="clear" w:color="auto" w:fill="FFFFFF"/>
        </w:rPr>
      </w:pPr>
    </w:p>
    <w:p w14:paraId="6957D57E" w14:textId="77777777" w:rsidR="00D11823" w:rsidRPr="00B142DC" w:rsidRDefault="00D11823" w:rsidP="00B142DC">
      <w:pPr>
        <w:rPr>
          <w:rStyle w:val="apple-converted-space"/>
          <w:rFonts w:ascii="Times New Roman" w:hAnsi="Times New Roman" w:cs="Times New Roman"/>
          <w:color w:val="FF0000"/>
          <w:shd w:val="clear" w:color="auto" w:fill="FFFFFF"/>
        </w:rPr>
      </w:pPr>
    </w:p>
    <w:p w14:paraId="69A6321D" w14:textId="77777777" w:rsidR="00D11823" w:rsidRPr="00B142DC" w:rsidRDefault="00D11823" w:rsidP="00B142DC">
      <w:pPr>
        <w:rPr>
          <w:rStyle w:val="apple-converted-space"/>
          <w:rFonts w:ascii="Times New Roman" w:hAnsi="Times New Roman" w:cs="Times New Roman"/>
          <w:color w:val="FF0000"/>
          <w:shd w:val="clear" w:color="auto" w:fill="FFFFFF"/>
        </w:rPr>
      </w:pPr>
    </w:p>
    <w:p w14:paraId="27DD7F98" w14:textId="77777777" w:rsidR="00D11823" w:rsidRPr="00B142DC" w:rsidRDefault="00D11823" w:rsidP="00B142DC">
      <w:pPr>
        <w:rPr>
          <w:rStyle w:val="apple-converted-space"/>
          <w:rFonts w:ascii="Times New Roman" w:hAnsi="Times New Roman" w:cs="Times New Roman"/>
          <w:color w:val="FF0000"/>
          <w:shd w:val="clear" w:color="auto" w:fill="FFFFFF"/>
        </w:rPr>
      </w:pPr>
    </w:p>
    <w:p w14:paraId="7774A3C3" w14:textId="77777777" w:rsidR="00D11823" w:rsidRPr="00B142DC" w:rsidRDefault="00D11823" w:rsidP="00B142DC">
      <w:pPr>
        <w:rPr>
          <w:rStyle w:val="apple-converted-space"/>
          <w:rFonts w:ascii="Times New Roman" w:hAnsi="Times New Roman" w:cs="Times New Roman"/>
          <w:color w:val="FF0000"/>
          <w:shd w:val="clear" w:color="auto" w:fill="FFFFFF"/>
        </w:rPr>
      </w:pPr>
    </w:p>
    <w:p w14:paraId="3EE648DA" w14:textId="77777777" w:rsidR="00D11823" w:rsidRPr="00B142DC" w:rsidRDefault="00D11823" w:rsidP="00B142DC">
      <w:pPr>
        <w:rPr>
          <w:rStyle w:val="apple-converted-space"/>
          <w:rFonts w:ascii="Times New Roman" w:hAnsi="Times New Roman" w:cs="Times New Roman"/>
          <w:color w:val="FF0000"/>
          <w:shd w:val="clear" w:color="auto" w:fill="FFFFFF"/>
        </w:rPr>
      </w:pPr>
    </w:p>
    <w:p w14:paraId="389CB5EE" w14:textId="77777777" w:rsidR="00B142DC" w:rsidRDefault="00B142DC" w:rsidP="00B142DC">
      <w:pPr>
        <w:rPr>
          <w:ins w:id="0" w:author="Majid Mohajerani" w:date="2016-11-20T04:06:00Z"/>
          <w:rFonts w:ascii="Times New Roman" w:hAnsi="Times New Roman" w:cs="Times New Roman"/>
          <w:bCs/>
          <w:color w:val="000000" w:themeColor="text1"/>
          <w:sz w:val="24"/>
          <w:szCs w:val="24"/>
          <w:shd w:val="clear" w:color="auto" w:fill="FFFFFF"/>
        </w:rPr>
      </w:pPr>
    </w:p>
    <w:p w14:paraId="6F8574D9" w14:textId="373B2C46" w:rsidR="004811C8" w:rsidRPr="00B142DC" w:rsidRDefault="000E1462" w:rsidP="00B142DC">
      <w:pPr>
        <w:rPr>
          <w:rFonts w:ascii="Times New Roman" w:hAnsi="Times New Roman" w:cs="Times New Roman"/>
          <w:color w:val="222222"/>
          <w:shd w:val="clear" w:color="auto" w:fill="FFFFFF"/>
        </w:rPr>
      </w:pPr>
      <w:bookmarkStart w:id="1" w:name="_GoBack"/>
      <w:bookmarkEnd w:id="1"/>
      <w:r w:rsidRPr="00B142DC">
        <w:rPr>
          <w:rFonts w:ascii="Times New Roman" w:hAnsi="Times New Roman" w:cs="Times New Roman"/>
          <w:bCs/>
          <w:color w:val="000000" w:themeColor="text1"/>
          <w:sz w:val="24"/>
          <w:szCs w:val="24"/>
          <w:shd w:val="clear" w:color="auto" w:fill="FFFFFF"/>
        </w:rPr>
        <w:t>Reviewers' comments:</w:t>
      </w:r>
    </w:p>
    <w:p w14:paraId="5B4C37D9" w14:textId="77777777" w:rsidR="004811C8" w:rsidRPr="00B142DC" w:rsidRDefault="000E1462" w:rsidP="009D2286">
      <w:pPr>
        <w:pStyle w:val="ListParagraph"/>
        <w:ind w:left="360"/>
        <w:rPr>
          <w:rStyle w:val="apple-converted-space"/>
          <w:rFonts w:ascii="Times New Roman" w:hAnsi="Times New Roman" w:cs="Times New Roman"/>
          <w:color w:val="000000" w:themeColor="text1"/>
          <w:shd w:val="clear" w:color="auto" w:fill="FFFFFF"/>
        </w:rPr>
      </w:pPr>
      <w:r w:rsidRPr="005C28F9">
        <w:rPr>
          <w:rFonts w:ascii="Times New Roman" w:hAnsi="Times New Roman" w:cs="Times New Roman"/>
          <w:bCs/>
          <w:color w:val="000000" w:themeColor="text1"/>
          <w:shd w:val="clear" w:color="auto" w:fill="FFFFFF"/>
        </w:rPr>
        <w:lastRenderedPageBreak/>
        <w:t>Reviewer #1:</w:t>
      </w:r>
      <w:r w:rsidRPr="005C28F9">
        <w:rPr>
          <w:rStyle w:val="apple-converted-space"/>
          <w:rFonts w:ascii="Times New Roman" w:hAnsi="Times New Roman" w:cs="Times New Roman"/>
          <w:color w:val="000000" w:themeColor="text1"/>
          <w:shd w:val="clear" w:color="auto" w:fill="FFFFFF"/>
        </w:rPr>
        <w:t> </w:t>
      </w:r>
    </w:p>
    <w:p w14:paraId="16076391" w14:textId="77777777" w:rsidR="004811C8" w:rsidRPr="005C28F9" w:rsidRDefault="000E1462" w:rsidP="009D2286">
      <w:pPr>
        <w:pStyle w:val="ListParagraph"/>
        <w:ind w:left="360"/>
        <w:rPr>
          <w:rStyle w:val="apple-converted-space"/>
          <w:rFonts w:ascii="Times New Roman" w:hAnsi="Times New Roman" w:cs="Times New Roman"/>
          <w:color w:val="000000" w:themeColor="text1"/>
          <w:shd w:val="clear" w:color="auto" w:fill="FFFFFF"/>
        </w:rPr>
      </w:pPr>
      <w:r w:rsidRPr="005C28F9">
        <w:rPr>
          <w:rFonts w:ascii="Times New Roman" w:hAnsi="Times New Roman" w:cs="Times New Roman"/>
          <w:color w:val="000000" w:themeColor="text1"/>
        </w:rPr>
        <w:br/>
      </w:r>
      <w:r w:rsidRPr="005C28F9">
        <w:rPr>
          <w:rFonts w:ascii="Times New Roman" w:hAnsi="Times New Roman" w:cs="Times New Roman"/>
          <w:i/>
          <w:iCs/>
          <w:color w:val="000000" w:themeColor="text1"/>
          <w:shd w:val="clear" w:color="auto" w:fill="FFFFFF"/>
        </w:rPr>
        <w:t>Manuscript Summary:</w:t>
      </w:r>
      <w:r w:rsidRPr="005C28F9">
        <w:rPr>
          <w:rStyle w:val="apple-converted-space"/>
          <w:rFonts w:ascii="Times New Roman" w:hAnsi="Times New Roman" w:cs="Times New Roman"/>
          <w:color w:val="000000" w:themeColor="text1"/>
          <w:shd w:val="clear" w:color="auto" w:fill="FFFFFF"/>
        </w:rPr>
        <w:t> </w:t>
      </w:r>
    </w:p>
    <w:p w14:paraId="34835C16" w14:textId="49311DF7" w:rsidR="004811C8" w:rsidRPr="005C28F9" w:rsidRDefault="000E1462" w:rsidP="009D2286">
      <w:pPr>
        <w:pStyle w:val="ListParagraph"/>
        <w:ind w:left="360"/>
        <w:rPr>
          <w:rStyle w:val="apple-converted-space"/>
          <w:rFonts w:ascii="Times New Roman" w:hAnsi="Times New Roman" w:cs="Times New Roman"/>
          <w:i/>
          <w:iCs/>
          <w:color w:val="000000" w:themeColor="text1"/>
          <w:shd w:val="clear" w:color="auto" w:fill="FFFFFF"/>
        </w:rPr>
      </w:pPr>
      <w:r w:rsidRPr="005C28F9">
        <w:rPr>
          <w:rFonts w:ascii="Times New Roman" w:hAnsi="Times New Roman" w:cs="Times New Roman"/>
          <w:color w:val="000000" w:themeColor="text1"/>
        </w:rPr>
        <w:br/>
      </w:r>
      <w:r w:rsidRPr="00B142DC">
        <w:rPr>
          <w:rFonts w:ascii="Times New Roman" w:hAnsi="Times New Roman" w:cs="Times New Roman"/>
          <w:i/>
          <w:iCs/>
          <w:color w:val="000000" w:themeColor="text1"/>
          <w:shd w:val="clear" w:color="auto" w:fill="FFFFFF"/>
        </w:rPr>
        <w:t xml:space="preserve">This paper by </w:t>
      </w:r>
      <w:proofErr w:type="spellStart"/>
      <w:r w:rsidR="00AE6747" w:rsidRPr="00B142DC">
        <w:rPr>
          <w:rFonts w:ascii="Times New Roman" w:hAnsi="Times New Roman" w:cs="Times New Roman"/>
          <w:i/>
          <w:iCs/>
          <w:color w:val="000000" w:themeColor="text1"/>
          <w:shd w:val="clear" w:color="auto" w:fill="FFFFFF"/>
        </w:rPr>
        <w:t>Kyweriga</w:t>
      </w:r>
      <w:proofErr w:type="spellEnd"/>
      <w:r w:rsidR="00AE6747" w:rsidRPr="00B142DC">
        <w:rPr>
          <w:rFonts w:ascii="Times New Roman" w:hAnsi="Times New Roman" w:cs="Times New Roman"/>
          <w:i/>
          <w:iCs/>
          <w:color w:val="000000" w:themeColor="text1"/>
          <w:shd w:val="clear" w:color="auto" w:fill="FFFFFF"/>
        </w:rPr>
        <w:t xml:space="preserve"> </w:t>
      </w:r>
      <w:r w:rsidRPr="00B142DC">
        <w:rPr>
          <w:rFonts w:ascii="Times New Roman" w:hAnsi="Times New Roman" w:cs="Times New Roman"/>
          <w:i/>
          <w:iCs/>
          <w:color w:val="000000" w:themeColor="text1"/>
          <w:shd w:val="clear" w:color="auto" w:fill="FFFFFF"/>
        </w:rPr>
        <w:t xml:space="preserve">et </w:t>
      </w:r>
      <w:r w:rsidRPr="00B142DC">
        <w:rPr>
          <w:rFonts w:ascii="Times New Roman" w:hAnsi="Times New Roman" w:cs="Times New Roman"/>
          <w:i/>
          <w:iCs/>
          <w:noProof/>
          <w:color w:val="000000" w:themeColor="text1"/>
          <w:shd w:val="clear" w:color="auto" w:fill="FFFFFF"/>
        </w:rPr>
        <w:t>al</w:t>
      </w:r>
      <w:r w:rsidRPr="00B142DC">
        <w:rPr>
          <w:rFonts w:ascii="Times New Roman" w:hAnsi="Times New Roman" w:cs="Times New Roman"/>
          <w:i/>
          <w:iCs/>
          <w:color w:val="000000" w:themeColor="text1"/>
          <w:shd w:val="clear" w:color="auto" w:fill="FFFFFF"/>
        </w:rPr>
        <w:t xml:space="preserve">. documents a lateral craniotomy procedure that is useful for in vivo imaging in mice. The authors describe the surgical steps taken to perform the craniotomy. At present, not enough detail is included in the </w:t>
      </w:r>
      <w:r w:rsidRPr="00B142DC">
        <w:rPr>
          <w:rFonts w:ascii="Times New Roman" w:hAnsi="Times New Roman" w:cs="Times New Roman"/>
          <w:i/>
          <w:iCs/>
          <w:noProof/>
          <w:color w:val="000000" w:themeColor="text1"/>
          <w:shd w:val="clear" w:color="auto" w:fill="FFFFFF"/>
        </w:rPr>
        <w:t>figures in particular</w:t>
      </w:r>
      <w:r w:rsidRPr="00B142DC">
        <w:rPr>
          <w:rFonts w:ascii="Times New Roman" w:hAnsi="Times New Roman" w:cs="Times New Roman"/>
          <w:i/>
          <w:iCs/>
          <w:color w:val="000000" w:themeColor="text1"/>
          <w:shd w:val="clear" w:color="auto" w:fill="FFFFFF"/>
        </w:rPr>
        <w:t xml:space="preserve"> to make this a user-friendly protocol.</w:t>
      </w:r>
      <w:r w:rsidRPr="00B142DC">
        <w:rPr>
          <w:rStyle w:val="apple-converted-space"/>
          <w:rFonts w:ascii="Times New Roman" w:hAnsi="Times New Roman" w:cs="Times New Roman"/>
          <w:i/>
          <w:iCs/>
          <w:color w:val="000000" w:themeColor="text1"/>
          <w:shd w:val="clear" w:color="auto" w:fill="FFFFFF"/>
        </w:rPr>
        <w:t> </w:t>
      </w:r>
    </w:p>
    <w:p w14:paraId="08F0A371" w14:textId="77777777" w:rsidR="00453A61" w:rsidRPr="00B142DC" w:rsidRDefault="00453A61" w:rsidP="009D2286">
      <w:pPr>
        <w:pStyle w:val="ListParagraph"/>
        <w:ind w:left="360"/>
        <w:rPr>
          <w:rStyle w:val="apple-converted-space"/>
          <w:rFonts w:ascii="Times New Roman" w:hAnsi="Times New Roman" w:cs="Times New Roman"/>
          <w:i/>
          <w:iCs/>
          <w:color w:val="000000" w:themeColor="text1"/>
          <w:shd w:val="clear" w:color="auto" w:fill="FFFFFF"/>
        </w:rPr>
      </w:pPr>
    </w:p>
    <w:p w14:paraId="5A3F76F3" w14:textId="7C575F13" w:rsidR="00DA0EE5" w:rsidRPr="00B142DC" w:rsidRDefault="00AE6747">
      <w:pPr>
        <w:pStyle w:val="ListParagraph"/>
        <w:ind w:left="360"/>
        <w:rPr>
          <w:rStyle w:val="apple-converted-space"/>
          <w:rFonts w:ascii="Times New Roman" w:hAnsi="Times New Roman" w:cs="Times New Roman"/>
          <w:color w:val="FF0000"/>
          <w:shd w:val="clear" w:color="auto" w:fill="FFFFFF"/>
        </w:rPr>
      </w:pPr>
      <w:r w:rsidRPr="00B142DC">
        <w:rPr>
          <w:rStyle w:val="apple-converted-space"/>
          <w:rFonts w:ascii="Times New Roman" w:hAnsi="Times New Roman" w:cs="Times New Roman"/>
          <w:color w:val="FF0000"/>
          <w:shd w:val="clear" w:color="auto" w:fill="FFFFFF"/>
        </w:rPr>
        <w:t xml:space="preserve">We agree. We’ve greatly expanded Figures 1 &amp; 2 and added comments and Notes. </w:t>
      </w:r>
    </w:p>
    <w:p w14:paraId="33D532B5" w14:textId="4FC33659" w:rsidR="00AE6747" w:rsidRPr="00B142DC" w:rsidRDefault="00AE6747">
      <w:pPr>
        <w:pStyle w:val="ListParagraph"/>
        <w:ind w:left="360"/>
        <w:rPr>
          <w:rStyle w:val="apple-converted-space"/>
          <w:rFonts w:ascii="Times New Roman" w:hAnsi="Times New Roman" w:cs="Times New Roman"/>
          <w:color w:val="FF0000"/>
          <w:shd w:val="clear" w:color="auto" w:fill="FFFFFF"/>
        </w:rPr>
      </w:pPr>
      <w:r w:rsidRPr="00B142DC">
        <w:rPr>
          <w:rStyle w:val="apple-converted-space"/>
          <w:rFonts w:ascii="Times New Roman" w:hAnsi="Times New Roman" w:cs="Times New Roman"/>
          <w:color w:val="FF0000"/>
          <w:shd w:val="clear" w:color="auto" w:fill="FFFFFF"/>
        </w:rPr>
        <w:t>See below for more details.</w:t>
      </w:r>
    </w:p>
    <w:p w14:paraId="2E708A7D" w14:textId="77777777" w:rsidR="004811C8" w:rsidRPr="005C28F9" w:rsidRDefault="000E1462" w:rsidP="009D2286">
      <w:pPr>
        <w:pStyle w:val="ListParagraph"/>
        <w:ind w:left="360"/>
        <w:rPr>
          <w:rFonts w:ascii="Times New Roman" w:hAnsi="Times New Roman" w:cs="Times New Roman"/>
          <w:i/>
          <w:iCs/>
          <w:color w:val="000000" w:themeColor="text1"/>
          <w:shd w:val="clear" w:color="auto" w:fill="FFFFFF"/>
        </w:rPr>
      </w:pPr>
      <w:r w:rsidRPr="005C28F9">
        <w:rPr>
          <w:rFonts w:ascii="Times New Roman" w:hAnsi="Times New Roman" w:cs="Times New Roman"/>
          <w:color w:val="000000" w:themeColor="text1"/>
        </w:rPr>
        <w:br/>
      </w:r>
      <w:r w:rsidRPr="005C28F9">
        <w:rPr>
          <w:rFonts w:ascii="Times New Roman" w:hAnsi="Times New Roman" w:cs="Times New Roman"/>
          <w:i/>
          <w:iCs/>
          <w:color w:val="000000" w:themeColor="text1"/>
          <w:shd w:val="clear" w:color="auto" w:fill="FFFFFF"/>
        </w:rPr>
        <w:t>Major Concerns:</w:t>
      </w:r>
    </w:p>
    <w:p w14:paraId="2E7DB6BA" w14:textId="77777777" w:rsidR="00A16A38" w:rsidRPr="00B142DC" w:rsidRDefault="000E1462" w:rsidP="009D2286">
      <w:pPr>
        <w:pStyle w:val="ListParagraph"/>
        <w:numPr>
          <w:ilvl w:val="0"/>
          <w:numId w:val="5"/>
        </w:numPr>
        <w:rPr>
          <w:rFonts w:ascii="Times New Roman" w:hAnsi="Times New Roman" w:cs="Times New Roman"/>
          <w:i/>
          <w:iCs/>
          <w:color w:val="000000" w:themeColor="text1"/>
          <w:shd w:val="clear" w:color="auto" w:fill="FFFFFF"/>
        </w:rPr>
      </w:pPr>
      <w:r w:rsidRPr="00B142DC">
        <w:rPr>
          <w:rFonts w:ascii="Times New Roman" w:hAnsi="Times New Roman" w:cs="Times New Roman"/>
          <w:i/>
          <w:iCs/>
          <w:color w:val="000000" w:themeColor="text1"/>
          <w:shd w:val="clear" w:color="auto" w:fill="FFFFFF"/>
        </w:rPr>
        <w:t xml:space="preserve">A troubleshooting section should be included that deals with quality control, how to assess if things have gone wrong and to what extent they have gone wrong, and when to decide the prep is unusable. Documentation of percent successful surgeries to expect would be useful. Troubleshooting other steps, including if there is leakage at the head plate, bleeding at various stages of the surgery including </w:t>
      </w:r>
      <w:proofErr w:type="spellStart"/>
      <w:r w:rsidRPr="00B142DC">
        <w:rPr>
          <w:rFonts w:ascii="Times New Roman" w:hAnsi="Times New Roman" w:cs="Times New Roman"/>
          <w:i/>
          <w:iCs/>
          <w:color w:val="000000" w:themeColor="text1"/>
          <w:shd w:val="clear" w:color="auto" w:fill="FFFFFF"/>
        </w:rPr>
        <w:t>dura</w:t>
      </w:r>
      <w:proofErr w:type="spellEnd"/>
      <w:r w:rsidRPr="00B142DC">
        <w:rPr>
          <w:rFonts w:ascii="Times New Roman" w:hAnsi="Times New Roman" w:cs="Times New Roman"/>
          <w:i/>
          <w:iCs/>
          <w:color w:val="000000" w:themeColor="text1"/>
          <w:shd w:val="clear" w:color="auto" w:fill="FFFFFF"/>
        </w:rPr>
        <w:t xml:space="preserve"> removal versus initial drilling, would be useful.</w:t>
      </w:r>
    </w:p>
    <w:p w14:paraId="27D7C4D4" w14:textId="77777777" w:rsidR="004811C8" w:rsidRPr="005C28F9" w:rsidRDefault="004811C8" w:rsidP="009D2286">
      <w:pPr>
        <w:pStyle w:val="ListParagraph"/>
        <w:rPr>
          <w:rStyle w:val="apple-converted-space"/>
          <w:rFonts w:ascii="Times New Roman" w:hAnsi="Times New Roman" w:cs="Times New Roman"/>
          <w:color w:val="222222"/>
          <w:shd w:val="clear" w:color="auto" w:fill="FFFFFF"/>
        </w:rPr>
      </w:pPr>
    </w:p>
    <w:p w14:paraId="1BA6C8E4" w14:textId="3EE74DA5" w:rsidR="00FD4AA3" w:rsidRPr="00B142DC" w:rsidRDefault="00453A61">
      <w:pPr>
        <w:ind w:firstLine="360"/>
        <w:rPr>
          <w:rFonts w:ascii="Times New Roman" w:hAnsi="Times New Roman" w:cs="Times New Roman"/>
          <w:color w:val="FF0000"/>
          <w:sz w:val="24"/>
          <w:szCs w:val="24"/>
        </w:rPr>
      </w:pPr>
      <w:r w:rsidRPr="005C28F9">
        <w:rPr>
          <w:rFonts w:ascii="Times New Roman" w:hAnsi="Times New Roman" w:cs="Times New Roman"/>
          <w:color w:val="FF0000"/>
          <w:sz w:val="24"/>
          <w:szCs w:val="24"/>
        </w:rPr>
        <w:t>We have now a</w:t>
      </w:r>
      <w:r w:rsidR="00FD4AA3" w:rsidRPr="00B142DC">
        <w:rPr>
          <w:rFonts w:ascii="Times New Roman" w:hAnsi="Times New Roman" w:cs="Times New Roman"/>
          <w:color w:val="FF0000"/>
          <w:sz w:val="24"/>
          <w:szCs w:val="24"/>
        </w:rPr>
        <w:t>dded multiple notes to sections</w:t>
      </w:r>
      <w:r w:rsidR="00362B5F" w:rsidRPr="00B142DC">
        <w:rPr>
          <w:rFonts w:ascii="Times New Roman" w:hAnsi="Times New Roman" w:cs="Times New Roman"/>
          <w:color w:val="FF0000"/>
          <w:sz w:val="24"/>
          <w:szCs w:val="24"/>
        </w:rPr>
        <w:t xml:space="preserve"> 1-5</w:t>
      </w:r>
      <w:r w:rsidR="00FD4AA3" w:rsidRPr="00B142DC">
        <w:rPr>
          <w:rFonts w:ascii="Times New Roman" w:hAnsi="Times New Roman" w:cs="Times New Roman"/>
          <w:color w:val="FF0000"/>
          <w:sz w:val="24"/>
          <w:szCs w:val="24"/>
        </w:rPr>
        <w:t xml:space="preserve"> to h</w:t>
      </w:r>
      <w:r w:rsidR="00CD4B8E" w:rsidRPr="00B142DC">
        <w:rPr>
          <w:rFonts w:ascii="Times New Roman" w:hAnsi="Times New Roman" w:cs="Times New Roman"/>
          <w:color w:val="FF0000"/>
          <w:sz w:val="24"/>
          <w:szCs w:val="24"/>
        </w:rPr>
        <w:t>elp with troubleshooting.</w:t>
      </w:r>
    </w:p>
    <w:p w14:paraId="1FE781B6" w14:textId="6EB34BCB" w:rsidR="00314889" w:rsidRPr="00B142DC" w:rsidRDefault="00314889" w:rsidP="00B142DC">
      <w:pPr>
        <w:ind w:left="720" w:right="720"/>
        <w:rPr>
          <w:rFonts w:ascii="Times New Roman" w:hAnsi="Times New Roman" w:cs="Times New Roman"/>
          <w:color w:val="0000FF"/>
          <w:sz w:val="24"/>
          <w:szCs w:val="24"/>
          <w:lang w:eastAsia="zh-CN"/>
        </w:rPr>
      </w:pPr>
      <w:r w:rsidRPr="00B142DC">
        <w:rPr>
          <w:rFonts w:ascii="Times New Roman" w:hAnsi="Times New Roman" w:cs="Times New Roman"/>
          <w:color w:val="0000FF"/>
          <w:sz w:val="24"/>
          <w:szCs w:val="24"/>
          <w:lang w:eastAsia="zh-CN"/>
        </w:rPr>
        <w:t xml:space="preserve">(Page 3, line 41) </w:t>
      </w:r>
      <w:r w:rsidR="00AE6747" w:rsidRPr="00B142DC">
        <w:rPr>
          <w:rFonts w:ascii="Times New Roman" w:hAnsi="Times New Roman" w:cs="Times New Roman"/>
          <w:color w:val="0000FF"/>
          <w:sz w:val="24"/>
          <w:szCs w:val="24"/>
          <w:lang w:eastAsia="zh-CN"/>
        </w:rPr>
        <w:t>Note: Prolonged use of isoflurane can cause dehydration. We recommend subcutaneous injections of saline, 0.1 mL per 10 g body weight, every 1 – 2 hrs. When adequately hydrated, the mouse will urinate once every 1 – 2 hours.</w:t>
      </w:r>
      <w:r w:rsidR="00AE6747" w:rsidRPr="00B142DC">
        <w:rPr>
          <w:rFonts w:ascii="Times New Roman" w:hAnsi="Times New Roman" w:cs="Times New Roman"/>
          <w:color w:val="0000FF"/>
          <w:sz w:val="24"/>
          <w:szCs w:val="24"/>
          <w:lang w:eastAsia="zh-CN"/>
        </w:rPr>
        <w:br/>
      </w:r>
    </w:p>
    <w:p w14:paraId="6AE18392" w14:textId="7D002120" w:rsidR="00314889" w:rsidRPr="00B142DC" w:rsidRDefault="00314889" w:rsidP="00B142DC">
      <w:pPr>
        <w:ind w:left="720" w:right="720"/>
        <w:rPr>
          <w:rFonts w:ascii="Times New Roman" w:hAnsi="Times New Roman" w:cs="Times New Roman"/>
          <w:color w:val="0000FF"/>
          <w:sz w:val="24"/>
          <w:szCs w:val="24"/>
          <w:lang w:eastAsia="zh-CN"/>
        </w:rPr>
      </w:pPr>
      <w:r w:rsidRPr="00B142DC">
        <w:rPr>
          <w:rFonts w:ascii="Times New Roman" w:hAnsi="Times New Roman" w:cs="Times New Roman"/>
          <w:color w:val="0000FF"/>
          <w:sz w:val="24"/>
          <w:szCs w:val="24"/>
          <w:lang w:eastAsia="zh-CN"/>
        </w:rPr>
        <w:t xml:space="preserve">(Page 4, line 16): Rotate the mouse’s head towards the left approximately 30° to expose the right lateral side of the head and secure the mouse’s head with the blunt end of ear bars (Figure 1A). </w:t>
      </w:r>
    </w:p>
    <w:p w14:paraId="0F67EAAD" w14:textId="77777777" w:rsidR="00314889" w:rsidRPr="00B142DC" w:rsidRDefault="00314889" w:rsidP="00B142DC">
      <w:pPr>
        <w:ind w:left="720" w:right="720"/>
        <w:rPr>
          <w:rFonts w:ascii="Times New Roman" w:hAnsi="Times New Roman" w:cs="Times New Roman"/>
          <w:color w:val="0000FF"/>
          <w:sz w:val="24"/>
          <w:szCs w:val="24"/>
          <w:lang w:eastAsia="zh-CN"/>
        </w:rPr>
      </w:pPr>
    </w:p>
    <w:p w14:paraId="27723D26" w14:textId="58C2C64F" w:rsidR="00AE6747" w:rsidRPr="00B142DC" w:rsidRDefault="00314889" w:rsidP="00B142DC">
      <w:pPr>
        <w:ind w:left="720" w:right="720"/>
        <w:rPr>
          <w:rFonts w:ascii="Times New Roman" w:hAnsi="Times New Roman" w:cs="Times New Roman"/>
          <w:color w:val="0000FF"/>
          <w:sz w:val="24"/>
          <w:szCs w:val="24"/>
          <w:lang w:eastAsia="zh-CN"/>
        </w:rPr>
      </w:pPr>
      <w:r w:rsidRPr="00B142DC">
        <w:rPr>
          <w:rFonts w:ascii="Times New Roman" w:eastAsiaTheme="minorEastAsia" w:hAnsi="Times New Roman" w:cs="Times New Roman"/>
          <w:color w:val="0000FF"/>
          <w:sz w:val="24"/>
          <w:szCs w:val="24"/>
          <w:lang w:val="en-US" w:eastAsia="zh-CN"/>
        </w:rPr>
        <w:t xml:space="preserve">(Page 5, line 6): </w:t>
      </w:r>
      <w:r w:rsidR="00AE6747" w:rsidRPr="00B142DC">
        <w:rPr>
          <w:rFonts w:ascii="Times New Roman" w:hAnsi="Times New Roman" w:cs="Times New Roman"/>
          <w:color w:val="0000FF"/>
          <w:sz w:val="24"/>
          <w:szCs w:val="24"/>
          <w:lang w:eastAsia="zh-CN"/>
        </w:rPr>
        <w:t xml:space="preserve">Note: If there is </w:t>
      </w:r>
      <w:proofErr w:type="spellStart"/>
      <w:r w:rsidR="00AE6747" w:rsidRPr="00B142DC">
        <w:rPr>
          <w:rFonts w:ascii="Times New Roman" w:hAnsi="Times New Roman" w:cs="Times New Roman"/>
          <w:color w:val="0000FF"/>
          <w:sz w:val="24"/>
          <w:szCs w:val="24"/>
          <w:lang w:eastAsia="zh-CN"/>
        </w:rPr>
        <w:t>periosteum</w:t>
      </w:r>
      <w:proofErr w:type="spellEnd"/>
      <w:r w:rsidR="00AE6747" w:rsidRPr="00B142DC">
        <w:rPr>
          <w:rFonts w:ascii="Times New Roman" w:hAnsi="Times New Roman" w:cs="Times New Roman"/>
          <w:color w:val="0000FF"/>
          <w:sz w:val="24"/>
          <w:szCs w:val="24"/>
          <w:lang w:eastAsia="zh-CN"/>
        </w:rPr>
        <w:t xml:space="preserve"> left on the </w:t>
      </w:r>
      <w:r w:rsidR="00AE6747" w:rsidRPr="00B142DC">
        <w:rPr>
          <w:rFonts w:ascii="Times New Roman" w:hAnsi="Times New Roman" w:cs="Times New Roman"/>
          <w:noProof/>
          <w:color w:val="0000FF"/>
          <w:sz w:val="24"/>
          <w:szCs w:val="24"/>
          <w:lang w:eastAsia="zh-CN"/>
        </w:rPr>
        <w:t>skull,</w:t>
      </w:r>
      <w:r w:rsidR="00AE6747" w:rsidRPr="00B142DC">
        <w:rPr>
          <w:rFonts w:ascii="Times New Roman" w:hAnsi="Times New Roman" w:cs="Times New Roman"/>
          <w:color w:val="0000FF"/>
          <w:sz w:val="24"/>
          <w:szCs w:val="24"/>
          <w:lang w:eastAsia="zh-CN"/>
        </w:rPr>
        <w:t xml:space="preserve"> or if the skull is not dry before gluing on the head plate, the plate will likely detach. If this happens, gently remove the head plate and start over. Bleeding may occur during this process, allow a few minutes for it to clot, </w:t>
      </w:r>
      <w:proofErr w:type="gramStart"/>
      <w:r w:rsidR="00AE6747" w:rsidRPr="00B142DC">
        <w:rPr>
          <w:rFonts w:ascii="Times New Roman" w:hAnsi="Times New Roman" w:cs="Times New Roman"/>
          <w:color w:val="0000FF"/>
          <w:sz w:val="24"/>
          <w:szCs w:val="24"/>
          <w:lang w:eastAsia="zh-CN"/>
        </w:rPr>
        <w:t>then</w:t>
      </w:r>
      <w:proofErr w:type="gramEnd"/>
      <w:r w:rsidR="00AE6747" w:rsidRPr="00B142DC">
        <w:rPr>
          <w:rFonts w:ascii="Times New Roman" w:hAnsi="Times New Roman" w:cs="Times New Roman"/>
          <w:color w:val="0000FF"/>
          <w:sz w:val="24"/>
          <w:szCs w:val="24"/>
          <w:lang w:eastAsia="zh-CN"/>
        </w:rPr>
        <w:t xml:space="preserve"> gently remove. This process </w:t>
      </w:r>
      <w:proofErr w:type="gramStart"/>
      <w:r w:rsidR="00AE6747" w:rsidRPr="00B142DC">
        <w:rPr>
          <w:rFonts w:ascii="Times New Roman" w:hAnsi="Times New Roman" w:cs="Times New Roman"/>
          <w:color w:val="0000FF"/>
          <w:sz w:val="24"/>
          <w:szCs w:val="24"/>
          <w:lang w:eastAsia="zh-CN"/>
        </w:rPr>
        <w:t>is not recommended to be repeated</w:t>
      </w:r>
      <w:proofErr w:type="gramEnd"/>
      <w:r w:rsidR="00AE6747" w:rsidRPr="00B142DC">
        <w:rPr>
          <w:rFonts w:ascii="Times New Roman" w:hAnsi="Times New Roman" w:cs="Times New Roman"/>
          <w:color w:val="0000FF"/>
          <w:sz w:val="24"/>
          <w:szCs w:val="24"/>
          <w:lang w:eastAsia="zh-CN"/>
        </w:rPr>
        <w:t xml:space="preserve"> more than twice.</w:t>
      </w:r>
      <w:r w:rsidR="00AE6747" w:rsidRPr="00B142DC">
        <w:rPr>
          <w:rFonts w:ascii="Times New Roman" w:hAnsi="Times New Roman" w:cs="Times New Roman"/>
          <w:color w:val="0000FF"/>
          <w:sz w:val="24"/>
          <w:szCs w:val="24"/>
          <w:lang w:eastAsia="zh-CN"/>
        </w:rPr>
        <w:br/>
      </w:r>
    </w:p>
    <w:p w14:paraId="49EE0616" w14:textId="6851AC21" w:rsidR="00607556" w:rsidRPr="00B142DC" w:rsidRDefault="00314889" w:rsidP="00B142DC">
      <w:pPr>
        <w:pStyle w:val="ListParagraph"/>
        <w:tabs>
          <w:tab w:val="left" w:pos="720"/>
        </w:tabs>
        <w:ind w:right="720"/>
        <w:rPr>
          <w:rFonts w:ascii="Times New Roman" w:hAnsi="Times New Roman" w:cs="Times New Roman"/>
          <w:color w:val="0000FF"/>
          <w:lang w:eastAsia="zh-CN"/>
        </w:rPr>
      </w:pPr>
      <w:r w:rsidRPr="00B142DC">
        <w:rPr>
          <w:rFonts w:ascii="Times New Roman" w:hAnsi="Times New Roman" w:cs="Times New Roman"/>
          <w:color w:val="0000FF"/>
          <w:lang w:eastAsia="zh-CN"/>
        </w:rPr>
        <w:t xml:space="preserve">(Page 5, line 21) </w:t>
      </w:r>
      <w:r w:rsidR="00AE6747" w:rsidRPr="00B142DC">
        <w:rPr>
          <w:rFonts w:ascii="Times New Roman" w:hAnsi="Times New Roman" w:cs="Times New Roman"/>
          <w:color w:val="0000FF"/>
          <w:lang w:eastAsia="zh-CN"/>
        </w:rPr>
        <w:t xml:space="preserve">Note: The surgeon must remain diligent during removal of the skull and </w:t>
      </w:r>
      <w:proofErr w:type="spellStart"/>
      <w:r w:rsidR="00AE6747" w:rsidRPr="00B142DC">
        <w:rPr>
          <w:rFonts w:ascii="Times New Roman" w:hAnsi="Times New Roman" w:cs="Times New Roman"/>
          <w:color w:val="0000FF"/>
          <w:lang w:eastAsia="zh-CN"/>
        </w:rPr>
        <w:t>dura</w:t>
      </w:r>
      <w:proofErr w:type="spellEnd"/>
      <w:r w:rsidR="00AE6747" w:rsidRPr="00B142DC">
        <w:rPr>
          <w:rFonts w:ascii="Times New Roman" w:hAnsi="Times New Roman" w:cs="Times New Roman"/>
          <w:color w:val="0000FF"/>
          <w:lang w:eastAsia="zh-CN"/>
        </w:rPr>
        <w:t xml:space="preserve"> to avoid unnecessary complications. Troubleshooting steps are included should complications arise.</w:t>
      </w:r>
      <w:r w:rsidR="00607556" w:rsidRPr="00B142DC">
        <w:rPr>
          <w:rFonts w:ascii="Times New Roman" w:hAnsi="Times New Roman" w:cs="Times New Roman"/>
          <w:color w:val="0000FF"/>
          <w:lang w:eastAsia="zh-CN"/>
        </w:rPr>
        <w:br/>
      </w:r>
    </w:p>
    <w:p w14:paraId="2E4EEE10" w14:textId="433EB338" w:rsidR="00607556" w:rsidRPr="00B142DC" w:rsidRDefault="00314889" w:rsidP="00B142DC">
      <w:pPr>
        <w:tabs>
          <w:tab w:val="left" w:pos="720"/>
        </w:tabs>
        <w:ind w:left="720" w:right="720"/>
        <w:rPr>
          <w:rFonts w:ascii="Times New Roman" w:hAnsi="Times New Roman" w:cs="Times New Roman"/>
          <w:color w:val="0000FF"/>
          <w:lang w:eastAsia="zh-CN"/>
        </w:rPr>
      </w:pPr>
      <w:r w:rsidRPr="00B142DC">
        <w:rPr>
          <w:rFonts w:ascii="Times New Roman" w:hAnsi="Times New Roman" w:cs="Times New Roman"/>
          <w:color w:val="0000FF"/>
          <w:sz w:val="24"/>
          <w:szCs w:val="24"/>
          <w:lang w:eastAsia="zh-CN"/>
        </w:rPr>
        <w:lastRenderedPageBreak/>
        <w:t xml:space="preserve">(Page 5, line 34) </w:t>
      </w:r>
      <w:r w:rsidR="00607556" w:rsidRPr="00B142DC">
        <w:rPr>
          <w:rFonts w:ascii="Times New Roman" w:hAnsi="Times New Roman" w:cs="Times New Roman"/>
          <w:color w:val="0000FF"/>
          <w:sz w:val="24"/>
          <w:szCs w:val="24"/>
          <w:lang w:eastAsia="zh-CN"/>
        </w:rPr>
        <w:t xml:space="preserve">Note: Once the cement is set, briefly fill the well with brain buffer and allow </w:t>
      </w:r>
      <w:proofErr w:type="gramStart"/>
      <w:r w:rsidR="00607556" w:rsidRPr="00B142DC">
        <w:rPr>
          <w:rFonts w:ascii="Times New Roman" w:hAnsi="Times New Roman" w:cs="Times New Roman"/>
          <w:color w:val="0000FF"/>
          <w:sz w:val="24"/>
          <w:szCs w:val="24"/>
          <w:lang w:eastAsia="zh-CN"/>
        </w:rPr>
        <w:t>to soak</w:t>
      </w:r>
      <w:proofErr w:type="gramEnd"/>
      <w:r w:rsidR="00607556" w:rsidRPr="00B142DC">
        <w:rPr>
          <w:rFonts w:ascii="Times New Roman" w:hAnsi="Times New Roman" w:cs="Times New Roman"/>
          <w:color w:val="0000FF"/>
          <w:sz w:val="24"/>
          <w:szCs w:val="24"/>
          <w:lang w:eastAsia="zh-CN"/>
        </w:rPr>
        <w:t xml:space="preserve"> for 3 – 5 minutes. Use a rolled Kim wipe to remove brain buffer before drilling (Figure 2C).</w:t>
      </w:r>
    </w:p>
    <w:p w14:paraId="2876723E" w14:textId="77777777" w:rsidR="00AE6747" w:rsidRPr="00B142DC" w:rsidRDefault="00AE6747" w:rsidP="00B142DC">
      <w:pPr>
        <w:ind w:left="720" w:right="720"/>
        <w:rPr>
          <w:rFonts w:ascii="Times New Roman" w:hAnsi="Times New Roman" w:cs="Times New Roman"/>
          <w:b/>
          <w:color w:val="0000FF"/>
          <w:sz w:val="24"/>
          <w:szCs w:val="24"/>
          <w:lang w:eastAsia="zh-CN"/>
        </w:rPr>
      </w:pPr>
    </w:p>
    <w:p w14:paraId="7D5F22E6" w14:textId="50D8DE3B" w:rsidR="00314889" w:rsidRPr="00B142DC" w:rsidRDefault="00314889" w:rsidP="00314889">
      <w:pPr>
        <w:pStyle w:val="ListParagraph"/>
        <w:ind w:right="720"/>
        <w:rPr>
          <w:rFonts w:ascii="Times New Roman" w:hAnsi="Times New Roman" w:cs="Times New Roman"/>
          <w:color w:val="0000FF"/>
          <w:lang w:eastAsia="zh-CN"/>
        </w:rPr>
      </w:pPr>
      <w:r w:rsidRPr="00B142DC">
        <w:rPr>
          <w:rFonts w:ascii="Times New Roman" w:hAnsi="Times New Roman" w:cs="Times New Roman"/>
          <w:color w:val="0000FF"/>
          <w:lang w:eastAsia="zh-CN"/>
        </w:rPr>
        <w:t>(Page 6, line 1):</w:t>
      </w:r>
      <w:r w:rsidR="00453A61" w:rsidRPr="00B142DC">
        <w:rPr>
          <w:rFonts w:ascii="Times New Roman" w:hAnsi="Times New Roman" w:cs="Times New Roman"/>
          <w:color w:val="0000FF"/>
          <w:lang w:eastAsia="zh-CN"/>
        </w:rPr>
        <w:t xml:space="preserve"> </w:t>
      </w:r>
      <w:r w:rsidRPr="00B142DC">
        <w:rPr>
          <w:color w:val="0000FF"/>
        </w:rPr>
        <w:t xml:space="preserve"> </w:t>
      </w:r>
      <w:r w:rsidRPr="00B142DC">
        <w:rPr>
          <w:rFonts w:ascii="Times New Roman" w:hAnsi="Times New Roman" w:cs="Times New Roman"/>
          <w:color w:val="0000FF"/>
          <w:lang w:eastAsia="zh-CN"/>
        </w:rPr>
        <w:t xml:space="preserve">Note: The skull will quickly air dry after application of the wet gel foam, if more drying is needed, use cotton tip swabs. </w:t>
      </w:r>
    </w:p>
    <w:p w14:paraId="45CACCE3" w14:textId="77777777" w:rsidR="00314889" w:rsidRPr="00B142DC" w:rsidRDefault="00314889" w:rsidP="00314889">
      <w:pPr>
        <w:pStyle w:val="ListParagraph"/>
        <w:ind w:right="720"/>
        <w:rPr>
          <w:rFonts w:ascii="Times New Roman" w:hAnsi="Times New Roman" w:cs="Times New Roman"/>
          <w:color w:val="0000FF"/>
          <w:lang w:eastAsia="zh-CN"/>
        </w:rPr>
      </w:pPr>
    </w:p>
    <w:p w14:paraId="28155AFE" w14:textId="77777777" w:rsidR="00314889" w:rsidRPr="00B142DC" w:rsidRDefault="00314889" w:rsidP="00B142DC">
      <w:pPr>
        <w:pStyle w:val="ListParagraph"/>
        <w:ind w:right="720"/>
        <w:rPr>
          <w:rFonts w:ascii="Times New Roman" w:hAnsi="Times New Roman" w:cs="Times New Roman"/>
          <w:color w:val="0000FF"/>
          <w:lang w:eastAsia="zh-CN"/>
        </w:rPr>
      </w:pPr>
      <w:r w:rsidRPr="00B142DC">
        <w:rPr>
          <w:rFonts w:ascii="Times New Roman" w:hAnsi="Times New Roman" w:cs="Times New Roman"/>
          <w:color w:val="0000FF"/>
          <w:lang w:eastAsia="zh-CN"/>
        </w:rPr>
        <w:t xml:space="preserve">Caution: The skull is uneven in thickness. For example, the parietal-temporal ridge is the thickest area, while skull regions near the midline and squamosal landmarks are relatively thin. </w:t>
      </w:r>
    </w:p>
    <w:p w14:paraId="6B514F6C" w14:textId="77777777" w:rsidR="00314889" w:rsidRPr="00B142DC" w:rsidRDefault="00314889" w:rsidP="00B142DC">
      <w:pPr>
        <w:pStyle w:val="ListParagraph"/>
        <w:ind w:right="720"/>
        <w:rPr>
          <w:rFonts w:ascii="Times New Roman" w:hAnsi="Times New Roman" w:cs="Times New Roman"/>
          <w:color w:val="0000FF"/>
          <w:lang w:eastAsia="zh-CN"/>
        </w:rPr>
      </w:pPr>
    </w:p>
    <w:p w14:paraId="7812A77C" w14:textId="77777777" w:rsidR="00607556" w:rsidRPr="00B142DC" w:rsidRDefault="00607556" w:rsidP="00B142DC">
      <w:pPr>
        <w:pStyle w:val="ListParagraph"/>
        <w:ind w:right="720"/>
        <w:rPr>
          <w:rFonts w:ascii="Times New Roman" w:hAnsi="Times New Roman" w:cs="Times New Roman"/>
          <w:color w:val="0000FF"/>
          <w:lang w:eastAsia="zh-CN"/>
        </w:rPr>
      </w:pPr>
    </w:p>
    <w:p w14:paraId="2F031777" w14:textId="321ECF03" w:rsidR="00607556" w:rsidRPr="00B142DC" w:rsidRDefault="00314889" w:rsidP="00B142DC">
      <w:pPr>
        <w:pStyle w:val="ListParagraph"/>
        <w:ind w:right="720"/>
        <w:rPr>
          <w:rFonts w:ascii="Times New Roman" w:hAnsi="Times New Roman" w:cs="Times New Roman"/>
          <w:color w:val="0000FF"/>
          <w:lang w:eastAsia="zh-CN"/>
        </w:rPr>
      </w:pPr>
      <w:r w:rsidRPr="00B142DC">
        <w:rPr>
          <w:rFonts w:ascii="Times New Roman" w:hAnsi="Times New Roman" w:cs="Times New Roman"/>
          <w:color w:val="0000FF"/>
          <w:lang w:eastAsia="zh-CN"/>
        </w:rPr>
        <w:t xml:space="preserve">(Page 6, line 11): </w:t>
      </w:r>
      <w:r w:rsidR="00607556" w:rsidRPr="00B142DC">
        <w:rPr>
          <w:rFonts w:ascii="Times New Roman" w:hAnsi="Times New Roman" w:cs="Times New Roman"/>
          <w:color w:val="0000FF"/>
          <w:lang w:eastAsia="zh-CN"/>
        </w:rPr>
        <w:t xml:space="preserve"> If blood rushes out of an area, it may suggest that the </w:t>
      </w:r>
      <w:proofErr w:type="spellStart"/>
      <w:r w:rsidR="00607556" w:rsidRPr="00B142DC">
        <w:rPr>
          <w:rFonts w:ascii="Times New Roman" w:hAnsi="Times New Roman" w:cs="Times New Roman"/>
          <w:color w:val="0000FF"/>
          <w:lang w:eastAsia="zh-CN"/>
        </w:rPr>
        <w:t>dura</w:t>
      </w:r>
      <w:proofErr w:type="spellEnd"/>
      <w:r w:rsidR="00607556" w:rsidRPr="00B142DC">
        <w:rPr>
          <w:rFonts w:ascii="Times New Roman" w:hAnsi="Times New Roman" w:cs="Times New Roman"/>
          <w:color w:val="0000FF"/>
          <w:lang w:eastAsia="zh-CN"/>
        </w:rPr>
        <w:t xml:space="preserve"> has been damaged; if this is the case, place a semi-wet gel foam over the area and try to soak up the blood while gently applying pressure to the gel foam with a cotton tip swab</w:t>
      </w:r>
    </w:p>
    <w:p w14:paraId="18478666" w14:textId="77777777" w:rsidR="00607556" w:rsidRPr="00B142DC" w:rsidRDefault="00607556" w:rsidP="00B142DC">
      <w:pPr>
        <w:pStyle w:val="ListParagraph"/>
        <w:ind w:right="720"/>
        <w:rPr>
          <w:rFonts w:ascii="Times New Roman" w:hAnsi="Times New Roman" w:cs="Times New Roman"/>
          <w:color w:val="0000FF"/>
          <w:lang w:eastAsia="zh-CN"/>
        </w:rPr>
      </w:pPr>
    </w:p>
    <w:p w14:paraId="396AFC20" w14:textId="298A2C93" w:rsidR="00607556" w:rsidRPr="00B142DC" w:rsidRDefault="00314889" w:rsidP="00B142DC">
      <w:pPr>
        <w:pStyle w:val="ListParagraph"/>
        <w:tabs>
          <w:tab w:val="left" w:pos="720"/>
        </w:tabs>
        <w:ind w:right="720"/>
        <w:rPr>
          <w:rFonts w:ascii="Times New Roman" w:hAnsi="Times New Roman" w:cs="Times New Roman"/>
          <w:color w:val="0000FF"/>
          <w:lang w:eastAsia="zh-CN"/>
        </w:rPr>
      </w:pPr>
      <w:r w:rsidRPr="00B142DC">
        <w:rPr>
          <w:rFonts w:ascii="Times New Roman" w:hAnsi="Times New Roman" w:cs="Times New Roman"/>
          <w:color w:val="0000FF"/>
          <w:lang w:eastAsia="zh-CN"/>
        </w:rPr>
        <w:t xml:space="preserve">(Page 6, line 20): </w:t>
      </w:r>
      <w:r w:rsidR="00607556" w:rsidRPr="00B142DC">
        <w:rPr>
          <w:rFonts w:ascii="Times New Roman" w:hAnsi="Times New Roman" w:cs="Times New Roman"/>
          <w:color w:val="0000FF"/>
          <w:lang w:eastAsia="zh-CN"/>
        </w:rPr>
        <w:t xml:space="preserve"> If a portion of the skull remains stubbornly attached, a #11 scalpel blade can be used to gently score the skull. Take extreme care to not puncture the blade through the skull and into the brain.</w:t>
      </w:r>
    </w:p>
    <w:p w14:paraId="5D5B058D" w14:textId="601E3B65" w:rsidR="00607556" w:rsidRPr="00B142DC" w:rsidRDefault="00607556" w:rsidP="00B142DC">
      <w:pPr>
        <w:pStyle w:val="ListParagraph"/>
        <w:tabs>
          <w:tab w:val="left" w:pos="720"/>
        </w:tabs>
        <w:ind w:right="720"/>
        <w:rPr>
          <w:rFonts w:ascii="Times New Roman" w:hAnsi="Times New Roman" w:cs="Times New Roman"/>
          <w:color w:val="0000FF"/>
          <w:lang w:eastAsia="zh-CN"/>
        </w:rPr>
      </w:pPr>
    </w:p>
    <w:p w14:paraId="5578DAAF" w14:textId="06D44E6D" w:rsidR="00607556" w:rsidRPr="00B142DC" w:rsidRDefault="00314889" w:rsidP="00B142DC">
      <w:pPr>
        <w:pStyle w:val="ListParagraph"/>
        <w:tabs>
          <w:tab w:val="left" w:pos="720"/>
        </w:tabs>
        <w:ind w:right="720"/>
        <w:rPr>
          <w:rFonts w:ascii="Times New Roman" w:hAnsi="Times New Roman" w:cs="Times New Roman"/>
          <w:color w:val="0000FF"/>
          <w:lang w:eastAsia="zh-CN"/>
        </w:rPr>
      </w:pPr>
      <w:r w:rsidRPr="00B142DC">
        <w:rPr>
          <w:rFonts w:ascii="Times New Roman" w:hAnsi="Times New Roman" w:cs="Times New Roman"/>
          <w:color w:val="0000FF"/>
          <w:lang w:eastAsia="zh-CN"/>
        </w:rPr>
        <w:t xml:space="preserve">(Page 6, line 26): </w:t>
      </w:r>
      <w:r w:rsidR="00607556" w:rsidRPr="00B142DC">
        <w:rPr>
          <w:rFonts w:ascii="Times New Roman" w:hAnsi="Times New Roman" w:cs="Times New Roman"/>
          <w:color w:val="0000FF"/>
          <w:lang w:eastAsia="zh-CN"/>
        </w:rPr>
        <w:t xml:space="preserve"> If a small amount of bleeding occurs during the skull removal process, remove the buffer with a transfer pipette or syringe</w:t>
      </w:r>
      <w:r w:rsidR="00607556" w:rsidRPr="00B142DC">
        <w:rPr>
          <w:rFonts w:ascii="Times New Roman" w:hAnsi="Times New Roman" w:cs="Times New Roman"/>
          <w:noProof/>
          <w:color w:val="0000FF"/>
          <w:lang w:eastAsia="zh-CN"/>
        </w:rPr>
        <w:t>, then</w:t>
      </w:r>
      <w:r w:rsidR="00607556" w:rsidRPr="00B142DC">
        <w:rPr>
          <w:rFonts w:ascii="Times New Roman" w:hAnsi="Times New Roman" w:cs="Times New Roman"/>
          <w:color w:val="0000FF"/>
          <w:lang w:eastAsia="zh-CN"/>
        </w:rPr>
        <w:t xml:space="preserve"> replace with new buffer. </w:t>
      </w:r>
    </w:p>
    <w:p w14:paraId="306C87C9" w14:textId="18126DF7" w:rsidR="00607556" w:rsidRPr="00B142DC" w:rsidRDefault="00607556" w:rsidP="00B142DC">
      <w:pPr>
        <w:pStyle w:val="ListParagraph"/>
        <w:tabs>
          <w:tab w:val="left" w:pos="720"/>
        </w:tabs>
        <w:ind w:right="720"/>
        <w:rPr>
          <w:rFonts w:ascii="Times New Roman" w:hAnsi="Times New Roman" w:cs="Times New Roman"/>
          <w:color w:val="0000FF"/>
          <w:lang w:eastAsia="zh-CN"/>
        </w:rPr>
      </w:pPr>
    </w:p>
    <w:p w14:paraId="14EE4C3E" w14:textId="0E8E0A1E" w:rsidR="009D1534" w:rsidRPr="00B142DC" w:rsidRDefault="00314889" w:rsidP="009D1534">
      <w:pPr>
        <w:ind w:left="720" w:right="720"/>
        <w:rPr>
          <w:rFonts w:ascii="Times New Roman" w:eastAsiaTheme="minorEastAsia" w:hAnsi="Times New Roman" w:cs="Times New Roman"/>
          <w:color w:val="0000FF"/>
          <w:sz w:val="24"/>
          <w:szCs w:val="24"/>
          <w:lang w:val="en-US" w:eastAsia="zh-CN"/>
        </w:rPr>
      </w:pPr>
      <w:r w:rsidRPr="00B142DC">
        <w:rPr>
          <w:rFonts w:ascii="Times New Roman" w:hAnsi="Times New Roman" w:cs="Times New Roman"/>
          <w:color w:val="0000FF"/>
          <w:sz w:val="24"/>
          <w:szCs w:val="24"/>
          <w:lang w:eastAsia="zh-CN"/>
        </w:rPr>
        <w:t xml:space="preserve">(Page 6, line 37): </w:t>
      </w:r>
      <w:r w:rsidR="00607556" w:rsidRPr="00B142DC">
        <w:rPr>
          <w:rFonts w:ascii="Times New Roman" w:hAnsi="Times New Roman" w:cs="Times New Roman"/>
          <w:color w:val="0000FF"/>
          <w:sz w:val="24"/>
          <w:szCs w:val="24"/>
          <w:lang w:eastAsia="zh-CN"/>
        </w:rPr>
        <w:t xml:space="preserve"> </w:t>
      </w:r>
      <w:r w:rsidR="009D1534" w:rsidRPr="00B142DC">
        <w:rPr>
          <w:rFonts w:ascii="Times New Roman" w:eastAsiaTheme="minorEastAsia" w:hAnsi="Times New Roman" w:cs="Times New Roman"/>
          <w:color w:val="0000FF"/>
          <w:sz w:val="24"/>
          <w:szCs w:val="24"/>
          <w:lang w:val="en-US" w:eastAsia="zh-CN"/>
        </w:rPr>
        <w:t xml:space="preserve">Note: The bleeding usually comes from the edge of the bone or the surface of the </w:t>
      </w:r>
      <w:proofErr w:type="spellStart"/>
      <w:r w:rsidR="009D1534" w:rsidRPr="00B142DC">
        <w:rPr>
          <w:rFonts w:ascii="Times New Roman" w:eastAsiaTheme="minorEastAsia" w:hAnsi="Times New Roman" w:cs="Times New Roman"/>
          <w:color w:val="0000FF"/>
          <w:sz w:val="24"/>
          <w:szCs w:val="24"/>
          <w:lang w:val="en-US" w:eastAsia="zh-CN"/>
        </w:rPr>
        <w:t>dura</w:t>
      </w:r>
      <w:proofErr w:type="spellEnd"/>
      <w:r w:rsidR="009D1534" w:rsidRPr="00B142DC">
        <w:rPr>
          <w:rFonts w:ascii="Times New Roman" w:eastAsiaTheme="minorEastAsia" w:hAnsi="Times New Roman" w:cs="Times New Roman"/>
          <w:color w:val="0000FF"/>
          <w:sz w:val="24"/>
          <w:szCs w:val="24"/>
          <w:lang w:val="en-US" w:eastAsia="zh-CN"/>
        </w:rPr>
        <w:t>; both cases are normal and bleeding will quickly stop if no major blood vessels are damaged. If bleeding continues, blood may fill the entire window, forming a clot sheet over the imaging area. To remove the clot sheet, carefully pick up pieces of clotted blood from the imaging area while leaving the blood clot intact around where the source of the bleeding was. Take care to not remove the blood clot from the bleed source as this may cause even more blood loss. Irrigate the surface of the brain with brain buffer to wash away any blood. Take care to avoid touching the delicate brain tissue or adding foreign material to the brain; repeat until bleeding has stopped, for approximately 2 – 5 min (Figure 2E).</w:t>
      </w:r>
    </w:p>
    <w:p w14:paraId="483088D4" w14:textId="3606BF9A" w:rsidR="00607556" w:rsidRPr="00B142DC" w:rsidRDefault="00607556" w:rsidP="00B142DC">
      <w:pPr>
        <w:pStyle w:val="ListParagraph"/>
        <w:ind w:right="720"/>
        <w:rPr>
          <w:rFonts w:ascii="Times New Roman" w:hAnsi="Times New Roman" w:cs="Times New Roman"/>
          <w:color w:val="0000FF"/>
          <w:lang w:eastAsia="zh-CN"/>
        </w:rPr>
      </w:pPr>
      <w:r w:rsidRPr="00B142DC">
        <w:rPr>
          <w:rFonts w:ascii="Times New Roman" w:hAnsi="Times New Roman" w:cs="Times New Roman"/>
          <w:color w:val="0000FF"/>
          <w:lang w:eastAsia="zh-CN"/>
        </w:rPr>
        <w:br/>
      </w:r>
      <w:r w:rsidR="00314889" w:rsidRPr="00B142DC">
        <w:rPr>
          <w:rFonts w:ascii="Times New Roman" w:hAnsi="Times New Roman" w:cs="Times New Roman"/>
          <w:color w:val="0000FF"/>
          <w:lang w:eastAsia="zh-CN"/>
        </w:rPr>
        <w:t xml:space="preserve">(Page </w:t>
      </w:r>
      <w:r w:rsidR="00A4738D" w:rsidRPr="00B142DC">
        <w:rPr>
          <w:rFonts w:ascii="Times New Roman" w:hAnsi="Times New Roman" w:cs="Times New Roman"/>
          <w:color w:val="0000FF"/>
          <w:lang w:eastAsia="zh-CN"/>
        </w:rPr>
        <w:t>7</w:t>
      </w:r>
      <w:r w:rsidR="00314889" w:rsidRPr="00B142DC">
        <w:rPr>
          <w:rFonts w:ascii="Times New Roman" w:hAnsi="Times New Roman" w:cs="Times New Roman"/>
          <w:color w:val="0000FF"/>
          <w:lang w:eastAsia="zh-CN"/>
        </w:rPr>
        <w:t xml:space="preserve">, line 6): </w:t>
      </w:r>
      <w:r w:rsidRPr="00B142DC">
        <w:rPr>
          <w:rFonts w:ascii="Times New Roman" w:hAnsi="Times New Roman" w:cs="Times New Roman"/>
          <w:color w:val="0000FF"/>
          <w:lang w:eastAsia="zh-CN"/>
        </w:rPr>
        <w:t xml:space="preserve">Note: Dura removal requires extreme </w:t>
      </w:r>
      <w:r w:rsidRPr="00B142DC">
        <w:rPr>
          <w:rFonts w:ascii="Times New Roman" w:hAnsi="Times New Roman" w:cs="Times New Roman"/>
          <w:noProof/>
          <w:color w:val="0000FF"/>
          <w:lang w:eastAsia="zh-CN"/>
        </w:rPr>
        <w:t>care,</w:t>
      </w:r>
      <w:r w:rsidRPr="00B142DC">
        <w:rPr>
          <w:rFonts w:ascii="Times New Roman" w:hAnsi="Times New Roman" w:cs="Times New Roman"/>
          <w:color w:val="0000FF"/>
          <w:lang w:eastAsia="zh-CN"/>
        </w:rPr>
        <w:t xml:space="preserve"> and may take over 15 min.</w:t>
      </w:r>
    </w:p>
    <w:p w14:paraId="13544BF8" w14:textId="77777777" w:rsidR="00607556" w:rsidRPr="00B142DC" w:rsidRDefault="00607556" w:rsidP="00B142DC">
      <w:pPr>
        <w:pStyle w:val="ListParagraph"/>
        <w:ind w:right="720"/>
        <w:rPr>
          <w:rFonts w:ascii="Times New Roman" w:hAnsi="Times New Roman" w:cs="Times New Roman"/>
          <w:color w:val="0000FF"/>
          <w:lang w:eastAsia="zh-CN"/>
        </w:rPr>
      </w:pPr>
    </w:p>
    <w:p w14:paraId="75FC0542" w14:textId="305C673B" w:rsidR="00A4738D" w:rsidRPr="00B142DC" w:rsidRDefault="00314889" w:rsidP="00B142DC">
      <w:pPr>
        <w:ind w:left="720" w:right="720"/>
        <w:rPr>
          <w:rFonts w:ascii="Times New Roman" w:eastAsiaTheme="minorEastAsia" w:hAnsi="Times New Roman" w:cs="Times New Roman"/>
          <w:color w:val="0000FF"/>
          <w:sz w:val="24"/>
          <w:szCs w:val="24"/>
          <w:lang w:val="en-US" w:eastAsia="zh-CN"/>
        </w:rPr>
      </w:pPr>
      <w:r w:rsidRPr="00B142DC">
        <w:rPr>
          <w:rFonts w:ascii="Times New Roman" w:hAnsi="Times New Roman" w:cs="Times New Roman"/>
          <w:color w:val="0000FF"/>
          <w:sz w:val="24"/>
          <w:szCs w:val="24"/>
          <w:lang w:eastAsia="zh-CN"/>
        </w:rPr>
        <w:t xml:space="preserve">(Page </w:t>
      </w:r>
      <w:r w:rsidR="00A4738D" w:rsidRPr="00B142DC">
        <w:rPr>
          <w:rFonts w:ascii="Times New Roman" w:hAnsi="Times New Roman" w:cs="Times New Roman"/>
          <w:color w:val="0000FF"/>
          <w:sz w:val="24"/>
          <w:szCs w:val="24"/>
          <w:lang w:eastAsia="zh-CN"/>
        </w:rPr>
        <w:t>7</w:t>
      </w:r>
      <w:r w:rsidRPr="00B142DC">
        <w:rPr>
          <w:rFonts w:ascii="Times New Roman" w:hAnsi="Times New Roman" w:cs="Times New Roman"/>
          <w:color w:val="0000FF"/>
          <w:sz w:val="24"/>
          <w:szCs w:val="24"/>
          <w:lang w:eastAsia="zh-CN"/>
        </w:rPr>
        <w:t xml:space="preserve">, line </w:t>
      </w:r>
      <w:r w:rsidR="00A4738D" w:rsidRPr="00B142DC">
        <w:rPr>
          <w:rFonts w:ascii="Times New Roman" w:hAnsi="Times New Roman" w:cs="Times New Roman"/>
          <w:color w:val="0000FF"/>
          <w:sz w:val="24"/>
          <w:szCs w:val="24"/>
          <w:lang w:eastAsia="zh-CN"/>
        </w:rPr>
        <w:t>19</w:t>
      </w:r>
      <w:r w:rsidRPr="00B142DC">
        <w:rPr>
          <w:rFonts w:ascii="Times New Roman" w:hAnsi="Times New Roman" w:cs="Times New Roman"/>
          <w:color w:val="0000FF"/>
          <w:sz w:val="24"/>
          <w:szCs w:val="24"/>
          <w:lang w:eastAsia="zh-CN"/>
        </w:rPr>
        <w:t xml:space="preserve">): </w:t>
      </w:r>
      <w:r w:rsidR="00A4738D" w:rsidRPr="00B142DC">
        <w:rPr>
          <w:color w:val="0000FF"/>
          <w:sz w:val="24"/>
          <w:szCs w:val="24"/>
        </w:rPr>
        <w:t xml:space="preserve"> </w:t>
      </w:r>
      <w:r w:rsidR="00A4738D" w:rsidRPr="00B142DC">
        <w:rPr>
          <w:rFonts w:ascii="Times New Roman" w:eastAsiaTheme="minorEastAsia" w:hAnsi="Times New Roman" w:cs="Times New Roman"/>
          <w:color w:val="0000FF"/>
          <w:sz w:val="24"/>
          <w:szCs w:val="24"/>
          <w:lang w:val="en-US" w:eastAsia="zh-CN"/>
        </w:rPr>
        <w:t xml:space="preserve">Caution: Some areas of the </w:t>
      </w:r>
      <w:proofErr w:type="spellStart"/>
      <w:r w:rsidR="00A4738D" w:rsidRPr="00B142DC">
        <w:rPr>
          <w:rFonts w:ascii="Times New Roman" w:eastAsiaTheme="minorEastAsia" w:hAnsi="Times New Roman" w:cs="Times New Roman"/>
          <w:color w:val="0000FF"/>
          <w:sz w:val="24"/>
          <w:szCs w:val="24"/>
          <w:lang w:val="en-US" w:eastAsia="zh-CN"/>
        </w:rPr>
        <w:t>dura</w:t>
      </w:r>
      <w:proofErr w:type="spellEnd"/>
      <w:r w:rsidR="00A4738D" w:rsidRPr="00B142DC">
        <w:rPr>
          <w:rFonts w:ascii="Times New Roman" w:eastAsiaTheme="minorEastAsia" w:hAnsi="Times New Roman" w:cs="Times New Roman"/>
          <w:color w:val="0000FF"/>
          <w:sz w:val="24"/>
          <w:szCs w:val="24"/>
          <w:lang w:val="en-US" w:eastAsia="zh-CN"/>
        </w:rPr>
        <w:t xml:space="preserve"> are attached to small arterioles on the surface of the brain (e.g., near the midline proximal to the parietal association area), and removal of such can rupture the arteriole. In such cases it </w:t>
      </w:r>
      <w:r w:rsidR="00A4738D" w:rsidRPr="00B142DC">
        <w:rPr>
          <w:rFonts w:ascii="Times New Roman" w:eastAsiaTheme="minorEastAsia" w:hAnsi="Times New Roman" w:cs="Times New Roman"/>
          <w:color w:val="0000FF"/>
          <w:sz w:val="24"/>
          <w:szCs w:val="24"/>
          <w:lang w:val="en-US" w:eastAsia="zh-CN"/>
        </w:rPr>
        <w:lastRenderedPageBreak/>
        <w:t xml:space="preserve">may be better to leave a small piece of </w:t>
      </w:r>
      <w:proofErr w:type="spellStart"/>
      <w:r w:rsidR="00A4738D" w:rsidRPr="00B142DC">
        <w:rPr>
          <w:rFonts w:ascii="Times New Roman" w:eastAsiaTheme="minorEastAsia" w:hAnsi="Times New Roman" w:cs="Times New Roman"/>
          <w:color w:val="0000FF"/>
          <w:sz w:val="24"/>
          <w:szCs w:val="24"/>
          <w:lang w:val="en-US" w:eastAsia="zh-CN"/>
        </w:rPr>
        <w:t>dura</w:t>
      </w:r>
      <w:proofErr w:type="spellEnd"/>
      <w:r w:rsidR="00A4738D" w:rsidRPr="00B142DC">
        <w:rPr>
          <w:rFonts w:ascii="Times New Roman" w:eastAsiaTheme="minorEastAsia" w:hAnsi="Times New Roman" w:cs="Times New Roman"/>
          <w:color w:val="0000FF"/>
          <w:sz w:val="24"/>
          <w:szCs w:val="24"/>
          <w:lang w:val="en-US" w:eastAsia="zh-CN"/>
        </w:rPr>
        <w:t xml:space="preserve"> intact over top of the arteriole. The VSD may not penetrate that small area, but this is preferred to having major bleeding.</w:t>
      </w:r>
    </w:p>
    <w:p w14:paraId="04D9DC68" w14:textId="77777777" w:rsidR="00607556" w:rsidRPr="00B142DC" w:rsidRDefault="00607556" w:rsidP="00B142DC">
      <w:pPr>
        <w:pStyle w:val="ListParagraph"/>
        <w:ind w:right="720"/>
        <w:rPr>
          <w:rFonts w:ascii="Times New Roman" w:hAnsi="Times New Roman" w:cs="Times New Roman"/>
          <w:color w:val="0000FF"/>
          <w:lang w:eastAsia="zh-CN"/>
        </w:rPr>
      </w:pPr>
    </w:p>
    <w:p w14:paraId="34E9400C" w14:textId="4DB5AB3B" w:rsidR="00607556" w:rsidRPr="00B142DC" w:rsidRDefault="00314889" w:rsidP="00B142DC">
      <w:pPr>
        <w:ind w:left="720" w:right="720"/>
        <w:rPr>
          <w:rFonts w:ascii="Times New Roman" w:hAnsi="Times New Roman" w:cs="Times New Roman"/>
          <w:color w:val="0000FF"/>
          <w:lang w:eastAsia="zh-CN"/>
        </w:rPr>
      </w:pPr>
      <w:r w:rsidRPr="00B142DC">
        <w:rPr>
          <w:rFonts w:ascii="Times New Roman" w:hAnsi="Times New Roman" w:cs="Times New Roman"/>
          <w:color w:val="0000FF"/>
          <w:sz w:val="24"/>
          <w:szCs w:val="24"/>
          <w:lang w:eastAsia="zh-CN"/>
        </w:rPr>
        <w:t xml:space="preserve">(Page </w:t>
      </w:r>
      <w:r w:rsidR="005C28F9" w:rsidRPr="00B142DC">
        <w:rPr>
          <w:rFonts w:ascii="Times New Roman" w:hAnsi="Times New Roman" w:cs="Times New Roman"/>
          <w:color w:val="0000FF"/>
          <w:sz w:val="24"/>
          <w:szCs w:val="24"/>
          <w:lang w:eastAsia="zh-CN"/>
        </w:rPr>
        <w:t>7</w:t>
      </w:r>
      <w:r w:rsidRPr="00B142DC">
        <w:rPr>
          <w:rFonts w:ascii="Times New Roman" w:hAnsi="Times New Roman" w:cs="Times New Roman"/>
          <w:color w:val="0000FF"/>
          <w:sz w:val="24"/>
          <w:szCs w:val="24"/>
          <w:lang w:eastAsia="zh-CN"/>
        </w:rPr>
        <w:t xml:space="preserve">, line </w:t>
      </w:r>
      <w:r w:rsidR="005C28F9" w:rsidRPr="00B142DC">
        <w:rPr>
          <w:rFonts w:ascii="Times New Roman" w:hAnsi="Times New Roman" w:cs="Times New Roman"/>
          <w:color w:val="0000FF"/>
          <w:sz w:val="24"/>
          <w:szCs w:val="24"/>
          <w:lang w:eastAsia="zh-CN"/>
        </w:rPr>
        <w:t>25</w:t>
      </w:r>
      <w:r w:rsidRPr="00B142DC">
        <w:rPr>
          <w:rFonts w:ascii="Times New Roman" w:hAnsi="Times New Roman" w:cs="Times New Roman"/>
          <w:color w:val="0000FF"/>
          <w:sz w:val="24"/>
          <w:szCs w:val="24"/>
          <w:lang w:eastAsia="zh-CN"/>
        </w:rPr>
        <w:t xml:space="preserve">): </w:t>
      </w:r>
      <w:r w:rsidR="005C28F9" w:rsidRPr="00B142DC">
        <w:rPr>
          <w:rFonts w:ascii="Times New Roman" w:hAnsi="Times New Roman" w:cs="Times New Roman"/>
          <w:color w:val="0000FF"/>
          <w:sz w:val="24"/>
          <w:szCs w:val="24"/>
          <w:lang w:eastAsia="zh-CN"/>
        </w:rPr>
        <w:t xml:space="preserve">Note: The brain surface should be fixed in </w:t>
      </w:r>
      <w:proofErr w:type="spellStart"/>
      <w:r w:rsidR="005C28F9" w:rsidRPr="00B142DC">
        <w:rPr>
          <w:rFonts w:ascii="Times New Roman" w:hAnsi="Times New Roman" w:cs="Times New Roman"/>
          <w:color w:val="0000FF"/>
          <w:sz w:val="24"/>
          <w:szCs w:val="24"/>
          <w:lang w:eastAsia="zh-CN"/>
        </w:rPr>
        <w:t>agarose</w:t>
      </w:r>
      <w:proofErr w:type="spellEnd"/>
      <w:r w:rsidR="005C28F9" w:rsidRPr="00B142DC">
        <w:rPr>
          <w:rFonts w:ascii="Times New Roman" w:hAnsi="Times New Roman" w:cs="Times New Roman"/>
          <w:color w:val="0000FF"/>
          <w:sz w:val="24"/>
          <w:szCs w:val="24"/>
          <w:lang w:eastAsia="zh-CN"/>
        </w:rPr>
        <w:t xml:space="preserve"> as soon as possible to minimize movement from pulsation and to prevent further swelling (see step 5).</w:t>
      </w:r>
    </w:p>
    <w:p w14:paraId="3F70B86F" w14:textId="1A03BD28" w:rsidR="00607556" w:rsidRPr="00B142DC" w:rsidRDefault="00314889" w:rsidP="00B142DC">
      <w:pPr>
        <w:pStyle w:val="ListParagraph"/>
        <w:ind w:right="720"/>
        <w:rPr>
          <w:rFonts w:ascii="Times New Roman" w:hAnsi="Times New Roman" w:cs="Times New Roman"/>
          <w:color w:val="0000FF"/>
          <w:lang w:eastAsia="zh-CN"/>
        </w:rPr>
      </w:pPr>
      <w:r w:rsidRPr="00B142DC">
        <w:rPr>
          <w:rFonts w:ascii="Times New Roman" w:hAnsi="Times New Roman" w:cs="Times New Roman"/>
          <w:color w:val="0000FF"/>
          <w:lang w:eastAsia="zh-CN"/>
        </w:rPr>
        <w:t xml:space="preserve">(Page </w:t>
      </w:r>
      <w:r w:rsidR="005C28F9" w:rsidRPr="00B142DC">
        <w:rPr>
          <w:rFonts w:ascii="Times New Roman" w:hAnsi="Times New Roman" w:cs="Times New Roman"/>
          <w:color w:val="0000FF"/>
          <w:lang w:eastAsia="zh-CN"/>
        </w:rPr>
        <w:t>7</w:t>
      </w:r>
      <w:r w:rsidRPr="00B142DC">
        <w:rPr>
          <w:rFonts w:ascii="Times New Roman" w:hAnsi="Times New Roman" w:cs="Times New Roman"/>
          <w:color w:val="0000FF"/>
          <w:lang w:eastAsia="zh-CN"/>
        </w:rPr>
        <w:t xml:space="preserve">, line </w:t>
      </w:r>
      <w:r w:rsidR="005C28F9" w:rsidRPr="00B142DC">
        <w:rPr>
          <w:rFonts w:ascii="Times New Roman" w:hAnsi="Times New Roman" w:cs="Times New Roman"/>
          <w:color w:val="0000FF"/>
          <w:lang w:eastAsia="zh-CN"/>
        </w:rPr>
        <w:t>3</w:t>
      </w:r>
      <w:r w:rsidRPr="00B142DC">
        <w:rPr>
          <w:rFonts w:ascii="Times New Roman" w:hAnsi="Times New Roman" w:cs="Times New Roman"/>
          <w:color w:val="0000FF"/>
          <w:lang w:eastAsia="zh-CN"/>
        </w:rPr>
        <w:t xml:space="preserve">6): </w:t>
      </w:r>
      <w:r w:rsidR="00607556" w:rsidRPr="00B142DC">
        <w:rPr>
          <w:rFonts w:ascii="Times New Roman" w:hAnsi="Times New Roman" w:cs="Times New Roman"/>
          <w:color w:val="0000FF"/>
          <w:lang w:eastAsia="zh-CN"/>
        </w:rPr>
        <w:t xml:space="preserve">Note: Running cool water over the outside of the </w:t>
      </w:r>
      <w:proofErr w:type="spellStart"/>
      <w:r w:rsidR="00607556" w:rsidRPr="00B142DC">
        <w:rPr>
          <w:rFonts w:ascii="Times New Roman" w:hAnsi="Times New Roman" w:cs="Times New Roman"/>
          <w:color w:val="0000FF"/>
          <w:lang w:eastAsia="zh-CN"/>
        </w:rPr>
        <w:t>agarose</w:t>
      </w:r>
      <w:proofErr w:type="spellEnd"/>
      <w:r w:rsidR="00607556" w:rsidRPr="00B142DC">
        <w:rPr>
          <w:rFonts w:ascii="Times New Roman" w:hAnsi="Times New Roman" w:cs="Times New Roman"/>
          <w:color w:val="0000FF"/>
          <w:lang w:eastAsia="zh-CN"/>
        </w:rPr>
        <w:t xml:space="preserve"> container may speed the cooling process. Gently stir continuously to ensure no bubbles or particulates are present. </w:t>
      </w:r>
    </w:p>
    <w:p w14:paraId="161167E3" w14:textId="7A1B1D41" w:rsidR="00607556" w:rsidRPr="00B142DC" w:rsidRDefault="00607556" w:rsidP="00B142DC">
      <w:pPr>
        <w:pStyle w:val="ListParagraph"/>
        <w:tabs>
          <w:tab w:val="left" w:pos="720"/>
        </w:tabs>
        <w:ind w:left="426"/>
        <w:jc w:val="both"/>
        <w:rPr>
          <w:rFonts w:ascii="Times New Roman" w:hAnsi="Times New Roman" w:cs="Times New Roman"/>
          <w:b/>
          <w:color w:val="385623" w:themeColor="accent6" w:themeShade="80"/>
          <w:lang w:eastAsia="zh-CN"/>
        </w:rPr>
      </w:pPr>
    </w:p>
    <w:p w14:paraId="0F08C7A8" w14:textId="08CDDE0C" w:rsidR="00DA0EE5" w:rsidRPr="00B142DC" w:rsidRDefault="00D100DD">
      <w:pPr>
        <w:rPr>
          <w:rFonts w:ascii="Times New Roman" w:hAnsi="Times New Roman" w:cs="Times New Roman"/>
          <w:color w:val="FF0000"/>
          <w:sz w:val="24"/>
          <w:szCs w:val="24"/>
          <w:highlight w:val="yellow"/>
        </w:rPr>
      </w:pPr>
      <w:r w:rsidRPr="00B142DC">
        <w:rPr>
          <w:rFonts w:ascii="Times New Roman" w:hAnsi="Times New Roman" w:cs="Times New Roman"/>
          <w:color w:val="FF0000"/>
          <w:sz w:val="24"/>
          <w:szCs w:val="24"/>
        </w:rPr>
        <w:t>We added a new bullet point to section 6 discussing surgical endpoints (how to decide when to terminate the experiment). We also added the number of practice surgeries required and the expected success rate once trained</w:t>
      </w:r>
      <w:r w:rsidR="00194A4B" w:rsidRPr="005C28F9">
        <w:rPr>
          <w:rFonts w:ascii="Times New Roman" w:hAnsi="Times New Roman" w:cs="Times New Roman"/>
          <w:color w:val="FF0000"/>
          <w:sz w:val="24"/>
          <w:szCs w:val="24"/>
        </w:rPr>
        <w:t xml:space="preserve"> </w:t>
      </w:r>
      <w:r w:rsidR="00194A4B" w:rsidRPr="005C28F9">
        <w:rPr>
          <w:rStyle w:val="apple-converted-space"/>
          <w:rFonts w:ascii="Times New Roman" w:hAnsi="Times New Roman" w:cs="Times New Roman"/>
          <w:color w:val="FF0000"/>
          <w:sz w:val="24"/>
          <w:szCs w:val="24"/>
          <w:shd w:val="clear" w:color="auto" w:fill="FFFFFF"/>
        </w:rPr>
        <w:t>(Page 7, line 45):</w:t>
      </w:r>
      <w:r w:rsidR="007E3F41" w:rsidRPr="00B142DC">
        <w:rPr>
          <w:rFonts w:ascii="Times New Roman" w:hAnsi="Times New Roman" w:cs="Times New Roman"/>
          <w:color w:val="FF0000"/>
          <w:sz w:val="24"/>
          <w:szCs w:val="24"/>
          <w:highlight w:val="yellow"/>
        </w:rPr>
        <w:t xml:space="preserve"> </w:t>
      </w:r>
    </w:p>
    <w:p w14:paraId="69A4BB02" w14:textId="77777777" w:rsidR="00194A4B" w:rsidRPr="00B142DC" w:rsidRDefault="00194A4B" w:rsidP="00194A4B">
      <w:pPr>
        <w:ind w:left="720" w:right="720"/>
        <w:rPr>
          <w:rFonts w:ascii="Times New Roman" w:hAnsi="Times New Roman" w:cs="Times New Roman"/>
          <w:color w:val="0000FF"/>
          <w:sz w:val="24"/>
          <w:szCs w:val="24"/>
        </w:rPr>
      </w:pPr>
      <w:r w:rsidRPr="00B142DC">
        <w:rPr>
          <w:rFonts w:ascii="Times New Roman" w:hAnsi="Times New Roman" w:cs="Times New Roman"/>
          <w:color w:val="0000FF"/>
          <w:sz w:val="24"/>
          <w:szCs w:val="24"/>
        </w:rPr>
        <w:t xml:space="preserve">In our experience, this procedure takes experienced surgeons at least 3 – 4 practice surgeries to attain greater than 90% success rate. Less experienced surgeons may require even more practice. </w:t>
      </w:r>
    </w:p>
    <w:p w14:paraId="3853D0BA" w14:textId="300FDD7B" w:rsidR="004811C8" w:rsidRPr="00B142DC" w:rsidRDefault="000E1462" w:rsidP="00B142DC">
      <w:pPr>
        <w:pStyle w:val="ListParagraph"/>
        <w:numPr>
          <w:ilvl w:val="0"/>
          <w:numId w:val="17"/>
        </w:numPr>
        <w:rPr>
          <w:rStyle w:val="apple-converted-space"/>
          <w:rFonts w:ascii="Times New Roman" w:hAnsi="Times New Roman" w:cs="Times New Roman"/>
          <w:i/>
          <w:iCs/>
          <w:color w:val="000000" w:themeColor="text1"/>
          <w:shd w:val="clear" w:color="auto" w:fill="FFFFFF"/>
        </w:rPr>
      </w:pPr>
      <w:r w:rsidRPr="00B142DC">
        <w:rPr>
          <w:rFonts w:ascii="Times New Roman" w:hAnsi="Times New Roman" w:cs="Times New Roman"/>
          <w:i/>
          <w:iCs/>
          <w:color w:val="000000" w:themeColor="text1"/>
          <w:shd w:val="clear" w:color="auto" w:fill="FFFFFF"/>
        </w:rPr>
        <w:t xml:space="preserve">The figures need a great deal more detail. As presented, it is not possible for the reader to understand how the craniotomy is performed. Pictures of each step of the process documented in the text, including skull removal and </w:t>
      </w:r>
      <w:proofErr w:type="spellStart"/>
      <w:r w:rsidRPr="00B142DC">
        <w:rPr>
          <w:rFonts w:ascii="Times New Roman" w:hAnsi="Times New Roman" w:cs="Times New Roman"/>
          <w:i/>
          <w:iCs/>
          <w:color w:val="000000" w:themeColor="text1"/>
          <w:shd w:val="clear" w:color="auto" w:fill="FFFFFF"/>
        </w:rPr>
        <w:t>dura</w:t>
      </w:r>
      <w:proofErr w:type="spellEnd"/>
      <w:r w:rsidRPr="00B142DC">
        <w:rPr>
          <w:rFonts w:ascii="Times New Roman" w:hAnsi="Times New Roman" w:cs="Times New Roman"/>
          <w:i/>
          <w:iCs/>
          <w:color w:val="000000" w:themeColor="text1"/>
          <w:shd w:val="clear" w:color="auto" w:fill="FFFFFF"/>
        </w:rPr>
        <w:t xml:space="preserve"> removal, should be included. As it stands, the single picture of the intact skull before drilling does little to show the craniotomy procedure, which is the main point of the protocol. I would recommend combining figures 1 and 2, and including a new figure 2 that</w:t>
      </w:r>
      <w:r w:rsidR="004811C8" w:rsidRPr="00B142DC">
        <w:rPr>
          <w:rFonts w:ascii="Times New Roman" w:hAnsi="Times New Roman" w:cs="Times New Roman"/>
          <w:i/>
          <w:iCs/>
          <w:color w:val="000000" w:themeColor="text1"/>
          <w:shd w:val="clear" w:color="auto" w:fill="FFFFFF"/>
        </w:rPr>
        <w:t xml:space="preserve"> </w:t>
      </w:r>
      <w:r w:rsidRPr="00B142DC">
        <w:rPr>
          <w:rFonts w:ascii="Times New Roman" w:hAnsi="Times New Roman" w:cs="Times New Roman"/>
          <w:i/>
          <w:iCs/>
          <w:color w:val="000000" w:themeColor="text1"/>
          <w:shd w:val="clear" w:color="auto" w:fill="FFFFFF"/>
        </w:rPr>
        <w:t>demonstrates all the steps with detailed pictures.</w:t>
      </w:r>
      <w:r w:rsidRPr="00B142DC">
        <w:rPr>
          <w:rStyle w:val="apple-converted-space"/>
          <w:rFonts w:ascii="Times New Roman" w:hAnsi="Times New Roman" w:cs="Times New Roman"/>
          <w:i/>
          <w:iCs/>
          <w:color w:val="000000" w:themeColor="text1"/>
          <w:shd w:val="clear" w:color="auto" w:fill="FFFFFF"/>
        </w:rPr>
        <w:t> </w:t>
      </w:r>
    </w:p>
    <w:p w14:paraId="151044E7" w14:textId="77777777" w:rsidR="00CF7DF6" w:rsidRDefault="00CF7DF6">
      <w:pPr>
        <w:rPr>
          <w:rStyle w:val="apple-converted-space"/>
          <w:rFonts w:ascii="Times New Roman" w:hAnsi="Times New Roman" w:cs="Times New Roman"/>
          <w:color w:val="FF0000"/>
          <w:sz w:val="24"/>
          <w:szCs w:val="24"/>
          <w:shd w:val="clear" w:color="auto" w:fill="FFFFFF"/>
        </w:rPr>
      </w:pPr>
    </w:p>
    <w:p w14:paraId="027B52A1" w14:textId="505A762D" w:rsidR="00643E86" w:rsidRPr="00B142DC" w:rsidRDefault="00643E86">
      <w:pPr>
        <w:rPr>
          <w:rStyle w:val="apple-converted-space"/>
          <w:rFonts w:ascii="Times New Roman" w:hAnsi="Times New Roman" w:cs="Times New Roman"/>
          <w:color w:val="FF0000"/>
          <w:sz w:val="24"/>
          <w:szCs w:val="24"/>
          <w:shd w:val="clear" w:color="auto" w:fill="FFFFFF"/>
        </w:rPr>
      </w:pPr>
      <w:r w:rsidRPr="00B142DC">
        <w:rPr>
          <w:rStyle w:val="apple-converted-space"/>
          <w:rFonts w:ascii="Times New Roman" w:hAnsi="Times New Roman" w:cs="Times New Roman"/>
          <w:color w:val="FF0000"/>
          <w:sz w:val="24"/>
          <w:szCs w:val="24"/>
          <w:shd w:val="clear" w:color="auto" w:fill="FFFFFF"/>
        </w:rPr>
        <w:t xml:space="preserve">We appreciate the reviewer’s concern and have </w:t>
      </w:r>
      <w:r w:rsidR="00894C1E" w:rsidRPr="00B142DC">
        <w:rPr>
          <w:rStyle w:val="apple-converted-space"/>
          <w:rFonts w:ascii="Times New Roman" w:hAnsi="Times New Roman" w:cs="Times New Roman"/>
          <w:color w:val="FF0000"/>
          <w:sz w:val="24"/>
          <w:szCs w:val="24"/>
          <w:shd w:val="clear" w:color="auto" w:fill="FFFFFF"/>
        </w:rPr>
        <w:t xml:space="preserve">completely overhauled </w:t>
      </w:r>
      <w:r w:rsidRPr="00B142DC">
        <w:rPr>
          <w:rStyle w:val="apple-converted-space"/>
          <w:rFonts w:ascii="Times New Roman" w:hAnsi="Times New Roman" w:cs="Times New Roman"/>
          <w:color w:val="FF0000"/>
          <w:sz w:val="24"/>
          <w:szCs w:val="24"/>
          <w:shd w:val="clear" w:color="auto" w:fill="FFFFFF"/>
        </w:rPr>
        <w:t>figures 1 and 2 with step-by-step photos.</w:t>
      </w:r>
    </w:p>
    <w:p w14:paraId="501DA2E9" w14:textId="0BAEB903" w:rsidR="004811C8" w:rsidRPr="005C28F9" w:rsidRDefault="004811C8" w:rsidP="009D2286">
      <w:pPr>
        <w:rPr>
          <w:rFonts w:ascii="Times New Roman" w:hAnsi="Times New Roman" w:cs="Times New Roman"/>
          <w:i/>
          <w:iCs/>
          <w:color w:val="000000" w:themeColor="text1"/>
          <w:sz w:val="24"/>
          <w:szCs w:val="24"/>
          <w:shd w:val="clear" w:color="auto" w:fill="FFFFFF"/>
        </w:rPr>
      </w:pPr>
      <w:r w:rsidRPr="005C28F9">
        <w:rPr>
          <w:rFonts w:ascii="Times New Roman" w:hAnsi="Times New Roman" w:cs="Times New Roman"/>
          <w:i/>
          <w:iCs/>
          <w:color w:val="000000" w:themeColor="text1"/>
          <w:sz w:val="24"/>
          <w:szCs w:val="24"/>
          <w:shd w:val="clear" w:color="auto" w:fill="FFFFFF"/>
        </w:rPr>
        <w:t xml:space="preserve">Minor </w:t>
      </w:r>
      <w:r w:rsidR="000E1462" w:rsidRPr="005C28F9">
        <w:rPr>
          <w:rFonts w:ascii="Times New Roman" w:hAnsi="Times New Roman" w:cs="Times New Roman"/>
          <w:i/>
          <w:iCs/>
          <w:color w:val="000000" w:themeColor="text1"/>
          <w:sz w:val="24"/>
          <w:szCs w:val="24"/>
          <w:shd w:val="clear" w:color="auto" w:fill="FFFFFF"/>
        </w:rPr>
        <w:t>Concerns:</w:t>
      </w:r>
    </w:p>
    <w:p w14:paraId="1BFF95DF" w14:textId="397474FD" w:rsidR="00CC306C" w:rsidRPr="00B142DC" w:rsidRDefault="000E1462" w:rsidP="00B142DC">
      <w:pPr>
        <w:pStyle w:val="ListParagraph"/>
        <w:numPr>
          <w:ilvl w:val="0"/>
          <w:numId w:val="18"/>
        </w:numPr>
        <w:rPr>
          <w:rFonts w:ascii="Times New Roman" w:hAnsi="Times New Roman" w:cs="Times New Roman"/>
          <w:i/>
          <w:iCs/>
          <w:color w:val="000000" w:themeColor="text1"/>
          <w:shd w:val="clear" w:color="auto" w:fill="FFFFFF"/>
        </w:rPr>
      </w:pPr>
      <w:r w:rsidRPr="00B142DC">
        <w:rPr>
          <w:rFonts w:ascii="Times New Roman" w:hAnsi="Times New Roman" w:cs="Times New Roman"/>
          <w:i/>
          <w:iCs/>
          <w:color w:val="000000" w:themeColor="text1"/>
          <w:shd w:val="clear" w:color="auto" w:fill="FFFFFF"/>
        </w:rPr>
        <w:t>The long abstract should include a statement about what methods are unique to this preparation rather than a standard craniotomy.</w:t>
      </w:r>
    </w:p>
    <w:p w14:paraId="2C3003BF" w14:textId="77777777" w:rsidR="00CF7DF6" w:rsidRDefault="00CF7DF6">
      <w:pPr>
        <w:rPr>
          <w:rFonts w:ascii="Times New Roman" w:hAnsi="Times New Roman" w:cs="Times New Roman"/>
          <w:color w:val="FF0000"/>
          <w:sz w:val="24"/>
          <w:szCs w:val="24"/>
          <w:shd w:val="clear" w:color="auto" w:fill="FFFFFF"/>
        </w:rPr>
      </w:pPr>
    </w:p>
    <w:p w14:paraId="7FCE0187" w14:textId="6694074B" w:rsidR="00194A4B" w:rsidRPr="005C28F9" w:rsidRDefault="0035448F">
      <w:pPr>
        <w:rPr>
          <w:rFonts w:ascii="Times New Roman" w:hAnsi="Times New Roman" w:cs="Times New Roman"/>
          <w:color w:val="FF0000"/>
          <w:sz w:val="24"/>
          <w:szCs w:val="24"/>
          <w:shd w:val="clear" w:color="auto" w:fill="FFFFFF"/>
        </w:rPr>
      </w:pPr>
      <w:r w:rsidRPr="00B142DC">
        <w:rPr>
          <w:rFonts w:ascii="Times New Roman" w:hAnsi="Times New Roman" w:cs="Times New Roman"/>
          <w:color w:val="FF0000"/>
          <w:sz w:val="24"/>
          <w:szCs w:val="24"/>
          <w:shd w:val="clear" w:color="auto" w:fill="FFFFFF"/>
        </w:rPr>
        <w:t xml:space="preserve">We have </w:t>
      </w:r>
      <w:r w:rsidR="00DA0EE5" w:rsidRPr="00B142DC">
        <w:rPr>
          <w:rFonts w:ascii="Times New Roman" w:hAnsi="Times New Roman" w:cs="Times New Roman"/>
          <w:color w:val="FF0000"/>
          <w:sz w:val="24"/>
          <w:szCs w:val="24"/>
          <w:shd w:val="clear" w:color="auto" w:fill="FFFFFF"/>
        </w:rPr>
        <w:t>revised</w:t>
      </w:r>
      <w:r w:rsidRPr="00B142DC">
        <w:rPr>
          <w:rFonts w:ascii="Times New Roman" w:hAnsi="Times New Roman" w:cs="Times New Roman"/>
          <w:color w:val="FF0000"/>
          <w:sz w:val="24"/>
          <w:szCs w:val="24"/>
          <w:shd w:val="clear" w:color="auto" w:fill="FFFFFF"/>
        </w:rPr>
        <w:t xml:space="preserve"> the</w:t>
      </w:r>
      <w:r w:rsidR="00894C1E" w:rsidRPr="00B142DC">
        <w:rPr>
          <w:rFonts w:ascii="Times New Roman" w:hAnsi="Times New Roman" w:cs="Times New Roman"/>
          <w:color w:val="FF0000"/>
          <w:sz w:val="24"/>
          <w:szCs w:val="24"/>
          <w:shd w:val="clear" w:color="auto" w:fill="FFFFFF"/>
        </w:rPr>
        <w:t xml:space="preserve"> long</w:t>
      </w:r>
      <w:r w:rsidRPr="00B142DC">
        <w:rPr>
          <w:rFonts w:ascii="Times New Roman" w:hAnsi="Times New Roman" w:cs="Times New Roman"/>
          <w:color w:val="FF0000"/>
          <w:sz w:val="24"/>
          <w:szCs w:val="24"/>
          <w:shd w:val="clear" w:color="auto" w:fill="FFFFFF"/>
        </w:rPr>
        <w:t xml:space="preserve"> abstract to highlight</w:t>
      </w:r>
      <w:r w:rsidR="009D2286" w:rsidRPr="00B142DC">
        <w:rPr>
          <w:rFonts w:ascii="Times New Roman" w:hAnsi="Times New Roman" w:cs="Times New Roman"/>
          <w:color w:val="FF0000"/>
          <w:sz w:val="24"/>
          <w:szCs w:val="24"/>
          <w:shd w:val="clear" w:color="auto" w:fill="FFFFFF"/>
        </w:rPr>
        <w:t xml:space="preserve"> difficulties due to</w:t>
      </w:r>
      <w:r w:rsidRPr="00B142DC">
        <w:rPr>
          <w:rFonts w:ascii="Times New Roman" w:hAnsi="Times New Roman" w:cs="Times New Roman"/>
          <w:color w:val="FF0000"/>
          <w:sz w:val="24"/>
          <w:szCs w:val="24"/>
          <w:shd w:val="clear" w:color="auto" w:fill="FFFFFF"/>
        </w:rPr>
        <w:t xml:space="preserve"> the size of the craniotomy, retraction of the temporal muscle, and head tilt</w:t>
      </w:r>
      <w:r w:rsidR="00194A4B" w:rsidRPr="005C28F9">
        <w:rPr>
          <w:rFonts w:ascii="Times New Roman" w:hAnsi="Times New Roman" w:cs="Times New Roman"/>
          <w:color w:val="FF0000"/>
          <w:sz w:val="24"/>
          <w:szCs w:val="24"/>
          <w:shd w:val="clear" w:color="auto" w:fill="FFFFFF"/>
        </w:rPr>
        <w:t xml:space="preserve"> </w:t>
      </w:r>
      <w:r w:rsidR="00194A4B" w:rsidRPr="005C28F9">
        <w:rPr>
          <w:rStyle w:val="apple-converted-space"/>
          <w:rFonts w:ascii="Times New Roman" w:hAnsi="Times New Roman" w:cs="Times New Roman"/>
          <w:color w:val="FF0000"/>
          <w:sz w:val="24"/>
          <w:szCs w:val="24"/>
          <w:shd w:val="clear" w:color="auto" w:fill="FFFFFF"/>
        </w:rPr>
        <w:t>(Page 2, line 8):</w:t>
      </w:r>
      <w:r w:rsidR="00894C1E" w:rsidRPr="00B142DC">
        <w:rPr>
          <w:rFonts w:ascii="Times New Roman" w:hAnsi="Times New Roman" w:cs="Times New Roman"/>
          <w:color w:val="FF0000"/>
          <w:sz w:val="24"/>
          <w:szCs w:val="24"/>
          <w:shd w:val="clear" w:color="auto" w:fill="FFFFFF"/>
        </w:rPr>
        <w:t xml:space="preserve"> </w:t>
      </w:r>
    </w:p>
    <w:p w14:paraId="37255298" w14:textId="57E8A5FB" w:rsidR="00735480" w:rsidRPr="00B142DC" w:rsidRDefault="00194A4B" w:rsidP="00194A4B">
      <w:pPr>
        <w:ind w:left="720" w:right="720"/>
        <w:rPr>
          <w:rFonts w:ascii="Times New Roman" w:hAnsi="Times New Roman" w:cs="Times New Roman"/>
          <w:color w:val="0000FF"/>
          <w:sz w:val="24"/>
          <w:szCs w:val="24"/>
        </w:rPr>
      </w:pPr>
      <w:r w:rsidRPr="00B142DC">
        <w:rPr>
          <w:rFonts w:ascii="Times New Roman" w:hAnsi="Times New Roman" w:cs="Times New Roman"/>
          <w:color w:val="0000FF"/>
          <w:sz w:val="24"/>
          <w:szCs w:val="24"/>
          <w:shd w:val="clear" w:color="auto" w:fill="FFFFFF"/>
        </w:rPr>
        <w:t xml:space="preserve">This protocol introduces a method for creating a substantially larger 7 mm x 6 mm cranial window exposing most of a cerebral hemisphere over the mouse temporal and parietal cortices (e.g., </w:t>
      </w:r>
      <w:r w:rsidR="00FC3547" w:rsidRPr="00B142DC">
        <w:rPr>
          <w:rFonts w:ascii="Times New Roman" w:hAnsi="Times New Roman" w:cs="Times New Roman"/>
          <w:color w:val="0000FF"/>
          <w:sz w:val="24"/>
          <w:szCs w:val="24"/>
          <w:shd w:val="clear" w:color="auto" w:fill="FFFFFF"/>
        </w:rPr>
        <w:pgNum/>
      </w:r>
      <w:proofErr w:type="spellStart"/>
      <w:r w:rsidR="00FC3547" w:rsidRPr="00B142DC">
        <w:rPr>
          <w:rFonts w:ascii="Times New Roman" w:hAnsi="Times New Roman" w:cs="Times New Roman"/>
          <w:color w:val="0000FF"/>
          <w:sz w:val="24"/>
          <w:szCs w:val="24"/>
          <w:shd w:val="clear" w:color="auto" w:fill="FFFFFF"/>
        </w:rPr>
        <w:t>ergma</w:t>
      </w:r>
      <w:proofErr w:type="spellEnd"/>
      <w:r w:rsidRPr="00B142DC">
        <w:rPr>
          <w:rFonts w:ascii="Times New Roman" w:hAnsi="Times New Roman" w:cs="Times New Roman"/>
          <w:color w:val="0000FF"/>
          <w:sz w:val="24"/>
          <w:szCs w:val="24"/>
          <w:shd w:val="clear" w:color="auto" w:fill="FFFFFF"/>
        </w:rPr>
        <w:t xml:space="preserve"> 2.5 to – 4.5 mm, lateral 0 – 6 mm). To perform this surgery, the head must be tilted approximately 30 degrees and a majority of the temporal muscle must be retracted. Due to the large amount of bone removal, this procedure is intended only for acute experiments with the animal </w:t>
      </w:r>
      <w:proofErr w:type="spellStart"/>
      <w:r w:rsidRPr="00B142DC">
        <w:rPr>
          <w:rFonts w:ascii="Times New Roman" w:hAnsi="Times New Roman" w:cs="Times New Roman"/>
          <w:color w:val="0000FF"/>
          <w:sz w:val="24"/>
          <w:szCs w:val="24"/>
          <w:shd w:val="clear" w:color="auto" w:fill="FFFFFF"/>
        </w:rPr>
        <w:t>anesthetized</w:t>
      </w:r>
      <w:proofErr w:type="spellEnd"/>
      <w:r w:rsidRPr="00B142DC">
        <w:rPr>
          <w:rFonts w:ascii="Times New Roman" w:hAnsi="Times New Roman" w:cs="Times New Roman"/>
          <w:color w:val="0000FF"/>
          <w:sz w:val="24"/>
          <w:szCs w:val="24"/>
          <w:shd w:val="clear" w:color="auto" w:fill="FFFFFF"/>
        </w:rPr>
        <w:t xml:space="preserve"> throughout the surgery. </w:t>
      </w:r>
    </w:p>
    <w:p w14:paraId="49592923" w14:textId="34E33BD9" w:rsidR="00A9745C" w:rsidRPr="00B142DC" w:rsidRDefault="000E1462" w:rsidP="00B142DC">
      <w:pPr>
        <w:pStyle w:val="ListParagraph"/>
        <w:numPr>
          <w:ilvl w:val="0"/>
          <w:numId w:val="19"/>
        </w:numPr>
        <w:ind w:left="0" w:firstLine="0"/>
        <w:rPr>
          <w:rStyle w:val="apple-converted-space"/>
          <w:rFonts w:ascii="Times New Roman" w:hAnsi="Times New Roman" w:cs="Times New Roman"/>
          <w:color w:val="000000" w:themeColor="text1"/>
          <w:shd w:val="clear" w:color="auto" w:fill="FFFFFF"/>
        </w:rPr>
      </w:pPr>
      <w:r w:rsidRPr="00B142DC">
        <w:rPr>
          <w:rFonts w:ascii="Times New Roman" w:hAnsi="Times New Roman" w:cs="Times New Roman"/>
          <w:color w:val="000000" w:themeColor="text1"/>
          <w:shd w:val="clear" w:color="auto" w:fill="FFFFFF"/>
        </w:rPr>
        <w:lastRenderedPageBreak/>
        <w:t xml:space="preserve">Line </w:t>
      </w:r>
      <w:proofErr w:type="gramStart"/>
      <w:r w:rsidRPr="00B142DC">
        <w:rPr>
          <w:rFonts w:ascii="Times New Roman" w:hAnsi="Times New Roman" w:cs="Times New Roman"/>
          <w:color w:val="000000" w:themeColor="text1"/>
          <w:shd w:val="clear" w:color="auto" w:fill="FFFFFF"/>
        </w:rPr>
        <w:t>103,</w:t>
      </w:r>
      <w:proofErr w:type="gramEnd"/>
      <w:r w:rsidRPr="00B142DC">
        <w:rPr>
          <w:rFonts w:ascii="Times New Roman" w:hAnsi="Times New Roman" w:cs="Times New Roman"/>
          <w:color w:val="000000" w:themeColor="text1"/>
          <w:shd w:val="clear" w:color="auto" w:fill="FFFFFF"/>
        </w:rPr>
        <w:t xml:space="preserve"> Is it clear that dexamethasone reduces swelling acutely? Some labs </w:t>
      </w:r>
      <w:r w:rsidR="0035448F" w:rsidRPr="00B142DC">
        <w:rPr>
          <w:rFonts w:ascii="Times New Roman" w:hAnsi="Times New Roman" w:cs="Times New Roman"/>
          <w:color w:val="000000" w:themeColor="text1"/>
          <w:shd w:val="clear" w:color="auto" w:fill="FFFFFF"/>
        </w:rPr>
        <w:t>a</w:t>
      </w:r>
      <w:r w:rsidRPr="00B142DC">
        <w:rPr>
          <w:rFonts w:ascii="Times New Roman" w:hAnsi="Times New Roman" w:cs="Times New Roman"/>
          <w:color w:val="000000" w:themeColor="text1"/>
          <w:shd w:val="clear" w:color="auto" w:fill="FFFFFF"/>
        </w:rPr>
        <w:t>dminister 24 h prior to surgery.</w:t>
      </w:r>
      <w:r w:rsidRPr="00F1234E">
        <w:rPr>
          <w:rStyle w:val="apple-converted-space"/>
          <w:rFonts w:ascii="Times New Roman" w:hAnsi="Times New Roman" w:cs="Times New Roman"/>
          <w:color w:val="000000" w:themeColor="text1"/>
          <w:shd w:val="clear" w:color="auto" w:fill="FFFFFF"/>
        </w:rPr>
        <w:t> </w:t>
      </w:r>
    </w:p>
    <w:p w14:paraId="00D24096" w14:textId="77777777" w:rsidR="00CF7DF6" w:rsidRDefault="00CF7DF6">
      <w:pPr>
        <w:rPr>
          <w:rStyle w:val="apple-converted-space"/>
          <w:rFonts w:ascii="Times New Roman" w:hAnsi="Times New Roman" w:cs="Times New Roman"/>
          <w:color w:val="FF0000"/>
          <w:sz w:val="24"/>
          <w:szCs w:val="24"/>
          <w:shd w:val="clear" w:color="auto" w:fill="FFFFFF"/>
        </w:rPr>
      </w:pPr>
    </w:p>
    <w:p w14:paraId="13403EE6" w14:textId="710A2924" w:rsidR="00DA0EE5" w:rsidRPr="00B142DC" w:rsidRDefault="00A9745C">
      <w:pPr>
        <w:rPr>
          <w:rFonts w:ascii="Times New Roman" w:hAnsi="Times New Roman" w:cs="Times New Roman"/>
          <w:color w:val="FF0000"/>
          <w:sz w:val="24"/>
          <w:szCs w:val="24"/>
        </w:rPr>
      </w:pPr>
      <w:r w:rsidRPr="00B142DC">
        <w:rPr>
          <w:rStyle w:val="apple-converted-space"/>
          <w:rFonts w:ascii="Times New Roman" w:hAnsi="Times New Roman" w:cs="Times New Roman"/>
          <w:color w:val="FF0000"/>
          <w:sz w:val="24"/>
          <w:szCs w:val="24"/>
          <w:shd w:val="clear" w:color="auto" w:fill="FFFFFF"/>
        </w:rPr>
        <w:t>As</w:t>
      </w:r>
      <w:r w:rsidR="00876BD5" w:rsidRPr="00B142DC">
        <w:rPr>
          <w:rStyle w:val="apple-converted-space"/>
          <w:rFonts w:ascii="Times New Roman" w:hAnsi="Times New Roman" w:cs="Times New Roman"/>
          <w:color w:val="FF0000"/>
          <w:sz w:val="24"/>
          <w:szCs w:val="24"/>
          <w:shd w:val="clear" w:color="auto" w:fill="FFFFFF"/>
        </w:rPr>
        <w:t xml:space="preserve"> dex</w:t>
      </w:r>
      <w:r w:rsidR="00030FCC" w:rsidRPr="00B142DC">
        <w:rPr>
          <w:rStyle w:val="apple-converted-space"/>
          <w:rFonts w:ascii="Times New Roman" w:hAnsi="Times New Roman" w:cs="Times New Roman"/>
          <w:color w:val="FF0000"/>
          <w:sz w:val="24"/>
          <w:szCs w:val="24"/>
          <w:shd w:val="clear" w:color="auto" w:fill="FFFFFF"/>
        </w:rPr>
        <w:t>amethasone</w:t>
      </w:r>
      <w:r w:rsidR="00876BD5" w:rsidRPr="00B142DC">
        <w:rPr>
          <w:rStyle w:val="apple-converted-space"/>
          <w:rFonts w:ascii="Times New Roman" w:hAnsi="Times New Roman" w:cs="Times New Roman"/>
          <w:color w:val="FF0000"/>
          <w:sz w:val="24"/>
          <w:szCs w:val="24"/>
          <w:shd w:val="clear" w:color="auto" w:fill="FFFFFF"/>
        </w:rPr>
        <w:t xml:space="preserve"> is injected at the beginning of surgery, and</w:t>
      </w:r>
      <w:r w:rsidRPr="00B142DC">
        <w:rPr>
          <w:rStyle w:val="apple-converted-space"/>
          <w:rFonts w:ascii="Times New Roman" w:hAnsi="Times New Roman" w:cs="Times New Roman"/>
          <w:color w:val="FF0000"/>
          <w:sz w:val="24"/>
          <w:szCs w:val="24"/>
          <w:shd w:val="clear" w:color="auto" w:fill="FFFFFF"/>
        </w:rPr>
        <w:t xml:space="preserve"> the surgeries are roughly 4 hours long, with </w:t>
      </w:r>
      <w:r w:rsidR="00681B1C" w:rsidRPr="00B142DC">
        <w:rPr>
          <w:rStyle w:val="apple-converted-space"/>
          <w:rFonts w:ascii="Times New Roman" w:hAnsi="Times New Roman" w:cs="Times New Roman"/>
          <w:color w:val="FF0000"/>
          <w:sz w:val="24"/>
          <w:szCs w:val="24"/>
          <w:shd w:val="clear" w:color="auto" w:fill="FFFFFF"/>
        </w:rPr>
        <w:t>an additional 4 hours of imaging</w:t>
      </w:r>
      <w:r w:rsidR="00FF6417" w:rsidRPr="00B142DC">
        <w:rPr>
          <w:rStyle w:val="apple-converted-space"/>
          <w:rFonts w:ascii="Times New Roman" w:hAnsi="Times New Roman" w:cs="Times New Roman"/>
          <w:color w:val="FF0000"/>
          <w:sz w:val="24"/>
          <w:szCs w:val="24"/>
          <w:shd w:val="clear" w:color="auto" w:fill="FFFFFF"/>
        </w:rPr>
        <w:t>,</w:t>
      </w:r>
      <w:r w:rsidR="00681B1C" w:rsidRPr="00B142DC">
        <w:rPr>
          <w:rStyle w:val="apple-converted-space"/>
          <w:rFonts w:ascii="Times New Roman" w:hAnsi="Times New Roman" w:cs="Times New Roman"/>
          <w:color w:val="FF0000"/>
          <w:sz w:val="24"/>
          <w:szCs w:val="24"/>
          <w:shd w:val="clear" w:color="auto" w:fill="FFFFFF"/>
        </w:rPr>
        <w:t xml:space="preserve"> using dexamethasone does help with swelling</w:t>
      </w:r>
      <w:r w:rsidR="00DA0EE5" w:rsidRPr="00B142DC">
        <w:rPr>
          <w:rStyle w:val="apple-converted-space"/>
          <w:rFonts w:ascii="Times New Roman" w:hAnsi="Times New Roman" w:cs="Times New Roman"/>
          <w:color w:val="FF0000"/>
          <w:sz w:val="24"/>
          <w:szCs w:val="24"/>
          <w:shd w:val="clear" w:color="auto" w:fill="FFFFFF"/>
        </w:rPr>
        <w:t xml:space="preserve"> in our experiments</w:t>
      </w:r>
      <w:r w:rsidR="00681B1C" w:rsidRPr="00B142DC">
        <w:rPr>
          <w:rStyle w:val="apple-converted-space"/>
          <w:rFonts w:ascii="Times New Roman" w:hAnsi="Times New Roman" w:cs="Times New Roman"/>
          <w:color w:val="FF0000"/>
          <w:sz w:val="24"/>
          <w:szCs w:val="24"/>
          <w:shd w:val="clear" w:color="auto" w:fill="FFFFFF"/>
        </w:rPr>
        <w:t>.</w:t>
      </w:r>
      <w:r w:rsidR="00FF6417" w:rsidRPr="00B142DC">
        <w:rPr>
          <w:rStyle w:val="apple-converted-space"/>
          <w:rFonts w:ascii="Times New Roman" w:hAnsi="Times New Roman" w:cs="Times New Roman"/>
          <w:color w:val="FF0000"/>
          <w:sz w:val="24"/>
          <w:szCs w:val="24"/>
          <w:shd w:val="clear" w:color="auto" w:fill="FFFFFF"/>
        </w:rPr>
        <w:t xml:space="preserve"> </w:t>
      </w:r>
    </w:p>
    <w:p w14:paraId="7C8C04BE" w14:textId="22B9B502" w:rsidR="0056090C" w:rsidRPr="00B142DC" w:rsidRDefault="000E1462">
      <w:pPr>
        <w:rPr>
          <w:rStyle w:val="apple-converted-space"/>
          <w:rFonts w:ascii="Times New Roman" w:hAnsi="Times New Roman" w:cs="Times New Roman"/>
          <w:i/>
          <w:iCs/>
          <w:color w:val="000000" w:themeColor="text1"/>
          <w:sz w:val="24"/>
          <w:szCs w:val="24"/>
          <w:shd w:val="clear" w:color="auto" w:fill="FFFFFF"/>
        </w:rPr>
      </w:pPr>
      <w:r w:rsidRPr="00B142DC">
        <w:rPr>
          <w:rFonts w:ascii="Times New Roman" w:hAnsi="Times New Roman" w:cs="Times New Roman"/>
          <w:i/>
          <w:iCs/>
          <w:color w:val="000000" w:themeColor="text1"/>
          <w:sz w:val="24"/>
          <w:szCs w:val="24"/>
        </w:rPr>
        <w:br/>
      </w:r>
      <w:r w:rsidRPr="00B142DC">
        <w:rPr>
          <w:rFonts w:ascii="Times New Roman" w:hAnsi="Times New Roman" w:cs="Times New Roman"/>
          <w:i/>
          <w:iCs/>
          <w:color w:val="000000" w:themeColor="text1"/>
          <w:sz w:val="24"/>
          <w:szCs w:val="24"/>
          <w:shd w:val="clear" w:color="auto" w:fill="FFFFFF"/>
        </w:rPr>
        <w:t>3. Line 179. For how long is the brain irrigated?</w:t>
      </w:r>
      <w:r w:rsidRPr="00B142DC">
        <w:rPr>
          <w:rStyle w:val="apple-converted-space"/>
          <w:rFonts w:ascii="Times New Roman" w:hAnsi="Times New Roman" w:cs="Times New Roman"/>
          <w:i/>
          <w:iCs/>
          <w:color w:val="000000" w:themeColor="text1"/>
          <w:sz w:val="24"/>
          <w:szCs w:val="24"/>
          <w:shd w:val="clear" w:color="auto" w:fill="FFFFFF"/>
        </w:rPr>
        <w:t> </w:t>
      </w:r>
    </w:p>
    <w:p w14:paraId="229EF5D8" w14:textId="293DF2FC" w:rsidR="00700B38" w:rsidRPr="00B142DC" w:rsidRDefault="00DA0EE5">
      <w:pPr>
        <w:rPr>
          <w:rStyle w:val="apple-converted-space"/>
          <w:rFonts w:ascii="Times New Roman" w:hAnsi="Times New Roman" w:cs="Times New Roman"/>
          <w:color w:val="FF0000"/>
          <w:sz w:val="24"/>
          <w:szCs w:val="24"/>
          <w:shd w:val="clear" w:color="auto" w:fill="FFFFFF"/>
        </w:rPr>
      </w:pPr>
      <w:r w:rsidRPr="00B142DC">
        <w:rPr>
          <w:rStyle w:val="apple-converted-space"/>
          <w:rFonts w:ascii="Times New Roman" w:hAnsi="Times New Roman" w:cs="Times New Roman"/>
          <w:color w:val="FF0000"/>
          <w:sz w:val="24"/>
          <w:szCs w:val="24"/>
          <w:shd w:val="clear" w:color="auto" w:fill="FFFFFF"/>
        </w:rPr>
        <w:t>We revised the manuscript and a</w:t>
      </w:r>
      <w:r w:rsidR="00700B38" w:rsidRPr="00B142DC">
        <w:rPr>
          <w:rStyle w:val="apple-converted-space"/>
          <w:rFonts w:ascii="Times New Roman" w:hAnsi="Times New Roman" w:cs="Times New Roman"/>
          <w:color w:val="FF0000"/>
          <w:sz w:val="24"/>
          <w:szCs w:val="24"/>
          <w:shd w:val="clear" w:color="auto" w:fill="FFFFFF"/>
        </w:rPr>
        <w:t xml:space="preserve">dded the </w:t>
      </w:r>
      <w:r w:rsidRPr="00B142DC">
        <w:rPr>
          <w:rStyle w:val="apple-converted-space"/>
          <w:rFonts w:ascii="Times New Roman" w:hAnsi="Times New Roman" w:cs="Times New Roman"/>
          <w:color w:val="FF0000"/>
          <w:sz w:val="24"/>
          <w:szCs w:val="24"/>
          <w:shd w:val="clear" w:color="auto" w:fill="FFFFFF"/>
        </w:rPr>
        <w:t xml:space="preserve">following </w:t>
      </w:r>
      <w:r w:rsidR="00700B38" w:rsidRPr="00B142DC">
        <w:rPr>
          <w:rStyle w:val="apple-converted-space"/>
          <w:rFonts w:ascii="Times New Roman" w:hAnsi="Times New Roman" w:cs="Times New Roman"/>
          <w:color w:val="FF0000"/>
          <w:sz w:val="24"/>
          <w:szCs w:val="24"/>
          <w:shd w:val="clear" w:color="auto" w:fill="FFFFFF"/>
        </w:rPr>
        <w:t>section</w:t>
      </w:r>
      <w:r w:rsidR="00194A4B" w:rsidRPr="005C28F9">
        <w:rPr>
          <w:rStyle w:val="apple-converted-space"/>
          <w:rFonts w:ascii="Times New Roman" w:hAnsi="Times New Roman" w:cs="Times New Roman"/>
          <w:color w:val="FF0000"/>
          <w:sz w:val="24"/>
          <w:szCs w:val="24"/>
          <w:shd w:val="clear" w:color="auto" w:fill="FFFFFF"/>
        </w:rPr>
        <w:t xml:space="preserve"> (Page 6, line 42):</w:t>
      </w:r>
    </w:p>
    <w:p w14:paraId="474A2D05" w14:textId="489F7E19" w:rsidR="0056090C" w:rsidRPr="00B142DC" w:rsidRDefault="00363BED" w:rsidP="009D2286">
      <w:pPr>
        <w:pStyle w:val="ListParagraph"/>
        <w:tabs>
          <w:tab w:val="left" w:pos="993"/>
        </w:tabs>
        <w:ind w:right="720"/>
        <w:rPr>
          <w:rFonts w:ascii="Times New Roman" w:hAnsi="Times New Roman" w:cs="Times New Roman"/>
          <w:color w:val="0000FF"/>
          <w:lang w:eastAsia="zh-CN"/>
        </w:rPr>
      </w:pPr>
      <w:r w:rsidRPr="00B142DC">
        <w:rPr>
          <w:rFonts w:ascii="Times New Roman" w:hAnsi="Times New Roman" w:cs="Times New Roman"/>
          <w:color w:val="0000FF"/>
          <w:lang w:eastAsia="zh-CN"/>
        </w:rPr>
        <w:t>Irrigate the surface of the brain with brain buffer to wash away any blood. Take care to avoid touching the delicate brain tissue or adding foreign material to the brain; repeat until bleeding has stopped, for approximately 2 – 5 minutes</w:t>
      </w:r>
      <w:r w:rsidR="00894C1E" w:rsidRPr="00B142DC">
        <w:rPr>
          <w:rFonts w:ascii="Times New Roman" w:hAnsi="Times New Roman" w:cs="Times New Roman"/>
          <w:color w:val="0000FF"/>
          <w:lang w:eastAsia="zh-CN"/>
        </w:rPr>
        <w:t xml:space="preserve"> (Figure 2E)</w:t>
      </w:r>
      <w:r w:rsidR="0056090C" w:rsidRPr="00B142DC">
        <w:rPr>
          <w:rFonts w:ascii="Times New Roman" w:hAnsi="Times New Roman" w:cs="Times New Roman"/>
          <w:color w:val="0000FF"/>
          <w:lang w:eastAsia="zh-CN"/>
        </w:rPr>
        <w:t xml:space="preserve">. </w:t>
      </w:r>
    </w:p>
    <w:p w14:paraId="03ADF296" w14:textId="77777777" w:rsidR="00857420" w:rsidRPr="00B142DC" w:rsidRDefault="000E1462" w:rsidP="009D2286">
      <w:pPr>
        <w:rPr>
          <w:rFonts w:ascii="Times New Roman" w:hAnsi="Times New Roman" w:cs="Times New Roman"/>
          <w:i/>
          <w:iCs/>
          <w:color w:val="000000" w:themeColor="text1"/>
          <w:sz w:val="24"/>
          <w:szCs w:val="24"/>
          <w:shd w:val="clear" w:color="auto" w:fill="FFFFFF"/>
        </w:rPr>
      </w:pPr>
      <w:r w:rsidRPr="005C28F9">
        <w:rPr>
          <w:rFonts w:ascii="Times New Roman" w:hAnsi="Times New Roman" w:cs="Times New Roman"/>
          <w:color w:val="000000" w:themeColor="text1"/>
          <w:sz w:val="24"/>
          <w:szCs w:val="24"/>
        </w:rPr>
        <w:br/>
      </w:r>
      <w:r w:rsidRPr="00B142DC">
        <w:rPr>
          <w:rFonts w:ascii="Times New Roman" w:hAnsi="Times New Roman" w:cs="Times New Roman"/>
          <w:i/>
          <w:iCs/>
          <w:color w:val="000000" w:themeColor="text1"/>
          <w:sz w:val="24"/>
          <w:szCs w:val="24"/>
          <w:shd w:val="clear" w:color="auto" w:fill="FFFFFF"/>
        </w:rPr>
        <w:t>4. Line 162. More details needed on skull removal process. What if bleeding occurs at various stages (see comment about f</w:t>
      </w:r>
      <w:r w:rsidR="00EB51D6" w:rsidRPr="00B142DC">
        <w:rPr>
          <w:rFonts w:ascii="Times New Roman" w:hAnsi="Times New Roman" w:cs="Times New Roman"/>
          <w:i/>
          <w:iCs/>
          <w:color w:val="000000" w:themeColor="text1"/>
          <w:sz w:val="24"/>
          <w:szCs w:val="24"/>
          <w:shd w:val="clear" w:color="auto" w:fill="FFFFFF"/>
        </w:rPr>
        <w:t>igures).</w:t>
      </w:r>
    </w:p>
    <w:p w14:paraId="434008D5" w14:textId="29B54E2D" w:rsidR="00740B30" w:rsidRPr="00B142DC" w:rsidRDefault="00194A4B">
      <w:pPr>
        <w:pStyle w:val="ListParagraph"/>
        <w:tabs>
          <w:tab w:val="left" w:pos="993"/>
        </w:tabs>
        <w:ind w:left="0"/>
        <w:rPr>
          <w:rFonts w:ascii="Times New Roman" w:hAnsi="Times New Roman" w:cs="Times New Roman"/>
          <w:color w:val="FF0000"/>
          <w:lang w:eastAsia="zh-CN"/>
        </w:rPr>
      </w:pPr>
      <w:r w:rsidRPr="00B142DC">
        <w:rPr>
          <w:rFonts w:ascii="Times New Roman" w:hAnsi="Times New Roman" w:cs="Times New Roman"/>
          <w:color w:val="FF0000"/>
          <w:lang w:eastAsia="zh-CN"/>
        </w:rPr>
        <w:t>We now a</w:t>
      </w:r>
      <w:r w:rsidR="001D2B7C" w:rsidRPr="00B142DC">
        <w:rPr>
          <w:rFonts w:ascii="Times New Roman" w:hAnsi="Times New Roman" w:cs="Times New Roman"/>
          <w:color w:val="FF0000"/>
          <w:lang w:eastAsia="zh-CN"/>
        </w:rPr>
        <w:t>dded various Notes to the skull removal process to help with troubleshooting.</w:t>
      </w:r>
      <w:r w:rsidR="002B1A69" w:rsidRPr="00B142DC">
        <w:rPr>
          <w:rFonts w:ascii="Times New Roman" w:hAnsi="Times New Roman" w:cs="Times New Roman"/>
          <w:color w:val="FF0000"/>
          <w:lang w:eastAsia="zh-CN"/>
        </w:rPr>
        <w:t xml:space="preserve"> (See Major concerns 1)</w:t>
      </w:r>
    </w:p>
    <w:p w14:paraId="0A9FB0E5" w14:textId="77777777" w:rsidR="00001A98" w:rsidRPr="00B142DC" w:rsidRDefault="000E1462" w:rsidP="009D2286">
      <w:pPr>
        <w:rPr>
          <w:rStyle w:val="apple-converted-space"/>
          <w:rFonts w:ascii="Times New Roman" w:hAnsi="Times New Roman" w:cs="Times New Roman"/>
          <w:i/>
          <w:iCs/>
          <w:color w:val="000000" w:themeColor="text1"/>
          <w:sz w:val="24"/>
          <w:szCs w:val="24"/>
          <w:shd w:val="clear" w:color="auto" w:fill="FFFFFF"/>
        </w:rPr>
      </w:pPr>
      <w:r w:rsidRPr="00B142DC">
        <w:rPr>
          <w:rFonts w:ascii="Times New Roman" w:hAnsi="Times New Roman" w:cs="Times New Roman"/>
          <w:i/>
          <w:iCs/>
          <w:color w:val="000000" w:themeColor="text1"/>
          <w:sz w:val="24"/>
          <w:szCs w:val="24"/>
        </w:rPr>
        <w:br/>
      </w:r>
      <w:r w:rsidRPr="00B142DC">
        <w:rPr>
          <w:rFonts w:ascii="Times New Roman" w:hAnsi="Times New Roman" w:cs="Times New Roman"/>
          <w:i/>
          <w:iCs/>
          <w:color w:val="000000" w:themeColor="text1"/>
          <w:sz w:val="24"/>
          <w:szCs w:val="24"/>
          <w:shd w:val="clear" w:color="auto" w:fill="FFFFFF"/>
        </w:rPr>
        <w:t xml:space="preserve">5. Line 193. How long does it usually take to remove </w:t>
      </w:r>
      <w:proofErr w:type="spellStart"/>
      <w:r w:rsidRPr="00B142DC">
        <w:rPr>
          <w:rFonts w:ascii="Times New Roman" w:hAnsi="Times New Roman" w:cs="Times New Roman"/>
          <w:i/>
          <w:iCs/>
          <w:color w:val="000000" w:themeColor="text1"/>
          <w:sz w:val="24"/>
          <w:szCs w:val="24"/>
          <w:shd w:val="clear" w:color="auto" w:fill="FFFFFF"/>
        </w:rPr>
        <w:t>dura</w:t>
      </w:r>
      <w:proofErr w:type="spellEnd"/>
      <w:r w:rsidRPr="00B142DC">
        <w:rPr>
          <w:rFonts w:ascii="Times New Roman" w:hAnsi="Times New Roman" w:cs="Times New Roman"/>
          <w:i/>
          <w:iCs/>
          <w:color w:val="000000" w:themeColor="text1"/>
          <w:sz w:val="24"/>
          <w:szCs w:val="24"/>
          <w:shd w:val="clear" w:color="auto" w:fill="FFFFFF"/>
        </w:rPr>
        <w:t>?</w:t>
      </w:r>
      <w:r w:rsidRPr="00B142DC">
        <w:rPr>
          <w:rStyle w:val="apple-converted-space"/>
          <w:rFonts w:ascii="Times New Roman" w:hAnsi="Times New Roman" w:cs="Times New Roman"/>
          <w:i/>
          <w:iCs/>
          <w:color w:val="000000" w:themeColor="text1"/>
          <w:sz w:val="24"/>
          <w:szCs w:val="24"/>
          <w:shd w:val="clear" w:color="auto" w:fill="FFFFFF"/>
        </w:rPr>
        <w:t> </w:t>
      </w:r>
    </w:p>
    <w:p w14:paraId="2B51E8AE" w14:textId="2B84E246" w:rsidR="00EB51D6" w:rsidRPr="00B142DC" w:rsidRDefault="00EB51D6">
      <w:pPr>
        <w:rPr>
          <w:rFonts w:ascii="Times New Roman" w:hAnsi="Times New Roman" w:cs="Times New Roman"/>
          <w:color w:val="FF0000"/>
          <w:sz w:val="24"/>
          <w:szCs w:val="24"/>
        </w:rPr>
      </w:pPr>
      <w:r w:rsidRPr="00B142DC">
        <w:rPr>
          <w:rStyle w:val="apple-converted-space"/>
          <w:rFonts w:ascii="Times New Roman" w:hAnsi="Times New Roman" w:cs="Times New Roman"/>
          <w:color w:val="FF0000"/>
          <w:sz w:val="24"/>
          <w:szCs w:val="24"/>
          <w:shd w:val="clear" w:color="auto" w:fill="FFFFFF"/>
        </w:rPr>
        <w:t xml:space="preserve">Added the below to the </w:t>
      </w:r>
      <w:proofErr w:type="spellStart"/>
      <w:r w:rsidRPr="00B142DC">
        <w:rPr>
          <w:rStyle w:val="apple-converted-space"/>
          <w:rFonts w:ascii="Times New Roman" w:hAnsi="Times New Roman" w:cs="Times New Roman"/>
          <w:color w:val="FF0000"/>
          <w:sz w:val="24"/>
          <w:szCs w:val="24"/>
          <w:shd w:val="clear" w:color="auto" w:fill="FFFFFF"/>
        </w:rPr>
        <w:t>dura</w:t>
      </w:r>
      <w:proofErr w:type="spellEnd"/>
      <w:r w:rsidRPr="00B142DC">
        <w:rPr>
          <w:rStyle w:val="apple-converted-space"/>
          <w:rFonts w:ascii="Times New Roman" w:hAnsi="Times New Roman" w:cs="Times New Roman"/>
          <w:color w:val="FF0000"/>
          <w:sz w:val="24"/>
          <w:szCs w:val="24"/>
          <w:shd w:val="clear" w:color="auto" w:fill="FFFFFF"/>
        </w:rPr>
        <w:t xml:space="preserve"> removal process</w:t>
      </w:r>
      <w:r w:rsidR="00194A4B" w:rsidRPr="005C28F9">
        <w:rPr>
          <w:rStyle w:val="apple-converted-space"/>
          <w:rFonts w:ascii="Times New Roman" w:hAnsi="Times New Roman" w:cs="Times New Roman"/>
          <w:color w:val="FF0000"/>
          <w:sz w:val="24"/>
          <w:szCs w:val="24"/>
          <w:shd w:val="clear" w:color="auto" w:fill="FFFFFF"/>
        </w:rPr>
        <w:t xml:space="preserve"> (Page 7, line 6):</w:t>
      </w:r>
    </w:p>
    <w:p w14:paraId="00582A7D" w14:textId="77777777" w:rsidR="001B6B30" w:rsidRPr="00B142DC" w:rsidRDefault="001B6B30" w:rsidP="00B142DC">
      <w:pPr>
        <w:ind w:left="720" w:right="720"/>
        <w:rPr>
          <w:rFonts w:ascii="Times New Roman" w:hAnsi="Times New Roman" w:cs="Times New Roman"/>
          <w:color w:val="0000FF"/>
          <w:lang w:eastAsia="zh-CN"/>
        </w:rPr>
      </w:pPr>
      <w:r w:rsidRPr="00B142DC">
        <w:rPr>
          <w:rFonts w:ascii="Times New Roman" w:hAnsi="Times New Roman" w:cs="Times New Roman"/>
          <w:color w:val="0000FF"/>
          <w:sz w:val="24"/>
          <w:szCs w:val="24"/>
          <w:lang w:eastAsia="zh-CN"/>
        </w:rPr>
        <w:t xml:space="preserve">Note: Dura removal requires extreme </w:t>
      </w:r>
      <w:r w:rsidRPr="00B142DC">
        <w:rPr>
          <w:rFonts w:ascii="Times New Roman" w:hAnsi="Times New Roman" w:cs="Times New Roman"/>
          <w:noProof/>
          <w:color w:val="0000FF"/>
          <w:sz w:val="24"/>
          <w:szCs w:val="24"/>
          <w:lang w:eastAsia="zh-CN"/>
        </w:rPr>
        <w:t>care,</w:t>
      </w:r>
      <w:r w:rsidRPr="00B142DC">
        <w:rPr>
          <w:rFonts w:ascii="Times New Roman" w:hAnsi="Times New Roman" w:cs="Times New Roman"/>
          <w:color w:val="0000FF"/>
          <w:sz w:val="24"/>
          <w:szCs w:val="24"/>
          <w:lang w:eastAsia="zh-CN"/>
        </w:rPr>
        <w:t xml:space="preserve"> and may take over 15 min.</w:t>
      </w:r>
    </w:p>
    <w:p w14:paraId="7B278D45" w14:textId="23E96DAD" w:rsidR="003316FB" w:rsidRPr="00B142DC" w:rsidRDefault="000E1462" w:rsidP="009D2286">
      <w:pPr>
        <w:rPr>
          <w:rStyle w:val="apple-converted-space"/>
          <w:rFonts w:ascii="Times New Roman" w:hAnsi="Times New Roman" w:cs="Times New Roman"/>
          <w:i/>
          <w:iCs/>
          <w:color w:val="000000" w:themeColor="text1"/>
          <w:sz w:val="24"/>
          <w:szCs w:val="24"/>
          <w:shd w:val="clear" w:color="auto" w:fill="FFFFFF"/>
        </w:rPr>
      </w:pPr>
      <w:r w:rsidRPr="00B142DC">
        <w:rPr>
          <w:rFonts w:ascii="Times New Roman" w:hAnsi="Times New Roman" w:cs="Times New Roman"/>
          <w:i/>
          <w:iCs/>
          <w:color w:val="000000" w:themeColor="text1"/>
          <w:sz w:val="24"/>
          <w:szCs w:val="24"/>
          <w:shd w:val="clear" w:color="auto" w:fill="FFFFFF"/>
        </w:rPr>
        <w:t>6. Discussion could include treatment of the issue of different focal depths introduced by brain curvature. How is this accounted for? What is the NA of the lens used and is there any reason to believe medial cortex is in focus and lateral cortex is out of focus, for example?</w:t>
      </w:r>
      <w:r w:rsidRPr="00B142DC">
        <w:rPr>
          <w:rStyle w:val="apple-converted-space"/>
          <w:rFonts w:ascii="Times New Roman" w:hAnsi="Times New Roman" w:cs="Times New Roman"/>
          <w:i/>
          <w:iCs/>
          <w:color w:val="000000" w:themeColor="text1"/>
          <w:sz w:val="24"/>
          <w:szCs w:val="24"/>
          <w:shd w:val="clear" w:color="auto" w:fill="FFFFFF"/>
        </w:rPr>
        <w:t> </w:t>
      </w:r>
    </w:p>
    <w:p w14:paraId="2D41D84B" w14:textId="6227D885" w:rsidR="003316FB" w:rsidRPr="00B142DC" w:rsidRDefault="003316FB" w:rsidP="009D2286">
      <w:pPr>
        <w:rPr>
          <w:rStyle w:val="apple-converted-space"/>
          <w:rFonts w:ascii="Times New Roman" w:hAnsi="Times New Roman" w:cs="Times New Roman"/>
          <w:color w:val="FF0000"/>
          <w:sz w:val="24"/>
          <w:szCs w:val="24"/>
          <w:shd w:val="clear" w:color="auto" w:fill="FFFFFF"/>
        </w:rPr>
      </w:pPr>
      <w:r w:rsidRPr="00B142DC">
        <w:rPr>
          <w:rStyle w:val="apple-converted-space"/>
          <w:rFonts w:ascii="Times New Roman" w:hAnsi="Times New Roman" w:cs="Times New Roman"/>
          <w:color w:val="FF0000"/>
          <w:sz w:val="24"/>
          <w:szCs w:val="24"/>
          <w:shd w:val="clear" w:color="auto" w:fill="FFFFFF"/>
        </w:rPr>
        <w:t xml:space="preserve">We </w:t>
      </w:r>
      <w:r w:rsidR="00194A4B" w:rsidRPr="005C28F9">
        <w:rPr>
          <w:rStyle w:val="apple-converted-space"/>
          <w:rFonts w:ascii="Times New Roman" w:hAnsi="Times New Roman" w:cs="Times New Roman"/>
          <w:color w:val="FF0000"/>
          <w:sz w:val="24"/>
          <w:szCs w:val="24"/>
          <w:shd w:val="clear" w:color="auto" w:fill="FFFFFF"/>
        </w:rPr>
        <w:t xml:space="preserve">now </w:t>
      </w:r>
      <w:r w:rsidRPr="00B142DC">
        <w:rPr>
          <w:rStyle w:val="apple-converted-space"/>
          <w:rFonts w:ascii="Times New Roman" w:hAnsi="Times New Roman" w:cs="Times New Roman"/>
          <w:color w:val="FF0000"/>
          <w:sz w:val="24"/>
          <w:szCs w:val="24"/>
          <w:shd w:val="clear" w:color="auto" w:fill="FFFFFF"/>
        </w:rPr>
        <w:t>have added the following to the discussion</w:t>
      </w:r>
      <w:r w:rsidR="00194A4B" w:rsidRPr="005C28F9">
        <w:rPr>
          <w:rStyle w:val="apple-converted-space"/>
          <w:rFonts w:ascii="Times New Roman" w:hAnsi="Times New Roman" w:cs="Times New Roman"/>
          <w:color w:val="FF0000"/>
          <w:sz w:val="24"/>
          <w:szCs w:val="24"/>
          <w:shd w:val="clear" w:color="auto" w:fill="FFFFFF"/>
        </w:rPr>
        <w:t xml:space="preserve"> (Page 9, line 27)</w:t>
      </w:r>
      <w:r w:rsidRPr="00B142DC">
        <w:rPr>
          <w:rStyle w:val="apple-converted-space"/>
          <w:rFonts w:ascii="Times New Roman" w:hAnsi="Times New Roman" w:cs="Times New Roman"/>
          <w:color w:val="FF0000"/>
          <w:sz w:val="24"/>
          <w:szCs w:val="24"/>
          <w:shd w:val="clear" w:color="auto" w:fill="FFFFFF"/>
        </w:rPr>
        <w:t>:</w:t>
      </w:r>
    </w:p>
    <w:p w14:paraId="624A0454" w14:textId="77777777" w:rsidR="00894C1E" w:rsidRPr="00B142DC" w:rsidRDefault="00894C1E" w:rsidP="00194A4B">
      <w:pPr>
        <w:ind w:left="720" w:right="720"/>
        <w:jc w:val="both"/>
        <w:rPr>
          <w:rFonts w:ascii="Times New Roman" w:hAnsi="Times New Roman" w:cs="Times New Roman"/>
          <w:color w:val="0000FF"/>
          <w:sz w:val="24"/>
          <w:szCs w:val="24"/>
        </w:rPr>
      </w:pPr>
      <w:r w:rsidRPr="00B142DC">
        <w:rPr>
          <w:rFonts w:ascii="Times New Roman" w:hAnsi="Times New Roman" w:cs="Times New Roman"/>
          <w:color w:val="0000FF"/>
          <w:sz w:val="24"/>
          <w:szCs w:val="24"/>
          <w:lang w:eastAsia="zh-CN"/>
        </w:rPr>
        <w:t xml:space="preserve">The main limitations of this method are the inability for chronic experiments. The curvature of the skull also makes the drilling process more challenging and time consuming than smaller craniotomies. For this large craniotomy it is vital to position the head with the central suture and squamosal landmarks to be parallel to the focusing plane of the lens. While some distortion of the brain is expected from the curvature of the brain, these are overcome by focusing into the superficial layers of the brain. </w:t>
      </w:r>
      <w:proofErr w:type="gramStart"/>
      <w:r w:rsidRPr="00B142DC">
        <w:rPr>
          <w:rFonts w:ascii="Times New Roman" w:hAnsi="Times New Roman" w:cs="Times New Roman"/>
          <w:color w:val="0000FF"/>
          <w:sz w:val="24"/>
          <w:szCs w:val="24"/>
          <w:lang w:eastAsia="zh-CN"/>
        </w:rPr>
        <w:t>This problem is further alleviated by obtaining numerous repetitions of stimulation and averaging</w:t>
      </w:r>
      <w:proofErr w:type="gramEnd"/>
      <w:r w:rsidRPr="00B142DC">
        <w:rPr>
          <w:rFonts w:ascii="Times New Roman" w:hAnsi="Times New Roman" w:cs="Times New Roman"/>
          <w:color w:val="0000FF"/>
          <w:sz w:val="24"/>
          <w:szCs w:val="24"/>
          <w:lang w:eastAsia="zh-CN"/>
        </w:rPr>
        <w:t>. In summary, our large craniotomy technique is widely applicable for the study of current problems in neurobiology.</w:t>
      </w:r>
    </w:p>
    <w:p w14:paraId="64C4266B" w14:textId="7A61F25F" w:rsidR="00D11823" w:rsidRPr="005C28F9" w:rsidRDefault="00894C1E" w:rsidP="009D2286">
      <w:pPr>
        <w:rPr>
          <w:rFonts w:ascii="Times New Roman" w:hAnsi="Times New Roman" w:cs="Times New Roman"/>
          <w:color w:val="222222"/>
          <w:sz w:val="24"/>
          <w:szCs w:val="24"/>
        </w:rPr>
      </w:pPr>
      <w:r w:rsidRPr="005C28F9">
        <w:rPr>
          <w:rFonts w:ascii="Times New Roman" w:hAnsi="Times New Roman" w:cs="Times New Roman"/>
          <w:color w:val="222222"/>
          <w:sz w:val="24"/>
          <w:szCs w:val="24"/>
        </w:rPr>
        <w:br/>
      </w:r>
    </w:p>
    <w:p w14:paraId="5162B7A1" w14:textId="1A9C2093" w:rsidR="004811C8" w:rsidRPr="00B142DC" w:rsidRDefault="000E1462">
      <w:pPr>
        <w:rPr>
          <w:rStyle w:val="apple-converted-space"/>
          <w:rFonts w:ascii="Times New Roman" w:hAnsi="Times New Roman" w:cs="Times New Roman"/>
          <w:i/>
          <w:iCs/>
          <w:color w:val="000000" w:themeColor="text1"/>
          <w:sz w:val="24"/>
          <w:szCs w:val="24"/>
          <w:shd w:val="clear" w:color="auto" w:fill="FFFFFF"/>
        </w:rPr>
      </w:pPr>
      <w:r w:rsidRPr="00B142DC">
        <w:rPr>
          <w:rFonts w:ascii="Times New Roman" w:hAnsi="Times New Roman" w:cs="Times New Roman"/>
          <w:bCs/>
          <w:i/>
          <w:iCs/>
          <w:color w:val="000000" w:themeColor="text1"/>
          <w:sz w:val="24"/>
          <w:szCs w:val="24"/>
          <w:shd w:val="clear" w:color="auto" w:fill="FFFFFF"/>
        </w:rPr>
        <w:lastRenderedPageBreak/>
        <w:t>Reviewer #2:</w:t>
      </w:r>
      <w:r w:rsidRPr="00B142DC">
        <w:rPr>
          <w:rStyle w:val="apple-converted-space"/>
          <w:rFonts w:ascii="Times New Roman" w:hAnsi="Times New Roman" w:cs="Times New Roman"/>
          <w:i/>
          <w:iCs/>
          <w:color w:val="000000" w:themeColor="text1"/>
          <w:sz w:val="24"/>
          <w:szCs w:val="24"/>
          <w:shd w:val="clear" w:color="auto" w:fill="FFFFFF"/>
        </w:rPr>
        <w:t> </w:t>
      </w:r>
    </w:p>
    <w:p w14:paraId="532B7A7F" w14:textId="7030ABF8" w:rsidR="004811C8" w:rsidRPr="00B142DC" w:rsidRDefault="000E1462" w:rsidP="009D2286">
      <w:pPr>
        <w:rPr>
          <w:rStyle w:val="apple-converted-space"/>
          <w:rFonts w:ascii="Times New Roman" w:hAnsi="Times New Roman" w:cs="Times New Roman"/>
          <w:i/>
          <w:iCs/>
          <w:color w:val="000000" w:themeColor="text1"/>
          <w:sz w:val="24"/>
          <w:szCs w:val="24"/>
          <w:shd w:val="clear" w:color="auto" w:fill="FFFFFF"/>
        </w:rPr>
      </w:pPr>
      <w:r w:rsidRPr="005C28F9">
        <w:rPr>
          <w:rFonts w:ascii="Times New Roman" w:hAnsi="Times New Roman" w:cs="Times New Roman"/>
          <w:i/>
          <w:iCs/>
          <w:color w:val="000000" w:themeColor="text1"/>
          <w:sz w:val="24"/>
          <w:szCs w:val="24"/>
          <w:shd w:val="clear" w:color="auto" w:fill="FFFFFF"/>
        </w:rPr>
        <w:t>Manuscript Summary:</w:t>
      </w:r>
      <w:r w:rsidRPr="00B142DC">
        <w:rPr>
          <w:rStyle w:val="apple-converted-space"/>
          <w:rFonts w:ascii="Times New Roman" w:hAnsi="Times New Roman" w:cs="Times New Roman"/>
          <w:i/>
          <w:iCs/>
          <w:color w:val="000000" w:themeColor="text1"/>
          <w:sz w:val="24"/>
          <w:szCs w:val="24"/>
          <w:shd w:val="clear" w:color="auto" w:fill="FFFFFF"/>
        </w:rPr>
        <w:t> </w:t>
      </w:r>
    </w:p>
    <w:p w14:paraId="46074EA6" w14:textId="77777777" w:rsidR="004811C8" w:rsidRPr="00B142DC" w:rsidRDefault="000E1462" w:rsidP="009D2286">
      <w:pPr>
        <w:rPr>
          <w:rFonts w:ascii="Times New Roman" w:hAnsi="Times New Roman" w:cs="Times New Roman"/>
          <w:i/>
          <w:iCs/>
          <w:color w:val="000000" w:themeColor="text1"/>
          <w:sz w:val="24"/>
          <w:szCs w:val="24"/>
          <w:shd w:val="clear" w:color="auto" w:fill="FFFFFF"/>
        </w:rPr>
      </w:pPr>
      <w:r w:rsidRPr="00B142DC">
        <w:rPr>
          <w:rFonts w:ascii="Times New Roman" w:hAnsi="Times New Roman" w:cs="Times New Roman"/>
          <w:i/>
          <w:iCs/>
          <w:color w:val="000000" w:themeColor="text1"/>
          <w:sz w:val="24"/>
          <w:szCs w:val="24"/>
          <w:shd w:val="clear" w:color="auto" w:fill="FFFFFF"/>
        </w:rPr>
        <w:t>The manuscript describes how to conduct a</w:t>
      </w:r>
      <w:r w:rsidR="009D2286" w:rsidRPr="00B142DC">
        <w:rPr>
          <w:rFonts w:ascii="Times New Roman" w:hAnsi="Times New Roman" w:cs="Times New Roman"/>
          <w:i/>
          <w:iCs/>
          <w:color w:val="000000" w:themeColor="text1"/>
          <w:sz w:val="24"/>
          <w:szCs w:val="24"/>
          <w:shd w:val="clear" w:color="auto" w:fill="FFFFFF"/>
        </w:rPr>
        <w:t>n</w:t>
      </w:r>
      <w:r w:rsidRPr="00B142DC">
        <w:rPr>
          <w:rFonts w:ascii="Times New Roman" w:hAnsi="Times New Roman" w:cs="Times New Roman"/>
          <w:i/>
          <w:iCs/>
          <w:color w:val="000000" w:themeColor="text1"/>
          <w:sz w:val="24"/>
          <w:szCs w:val="24"/>
          <w:shd w:val="clear" w:color="auto" w:fill="FFFFFF"/>
        </w:rPr>
        <w:t xml:space="preserve"> extended lateral craniotomy. I would suggest </w:t>
      </w:r>
      <w:proofErr w:type="gramStart"/>
      <w:r w:rsidRPr="00B142DC">
        <w:rPr>
          <w:rFonts w:ascii="Times New Roman" w:hAnsi="Times New Roman" w:cs="Times New Roman"/>
          <w:i/>
          <w:iCs/>
          <w:color w:val="000000" w:themeColor="text1"/>
          <w:sz w:val="24"/>
          <w:szCs w:val="24"/>
          <w:shd w:val="clear" w:color="auto" w:fill="FFFFFF"/>
        </w:rPr>
        <w:t>to accept</w:t>
      </w:r>
      <w:proofErr w:type="gramEnd"/>
      <w:r w:rsidRPr="00B142DC">
        <w:rPr>
          <w:rFonts w:ascii="Times New Roman" w:hAnsi="Times New Roman" w:cs="Times New Roman"/>
          <w:i/>
          <w:iCs/>
          <w:color w:val="000000" w:themeColor="text1"/>
          <w:sz w:val="24"/>
          <w:szCs w:val="24"/>
          <w:shd w:val="clear" w:color="auto" w:fill="FFFFFF"/>
        </w:rPr>
        <w:t xml:space="preserve"> this proposal after minor revisions.</w:t>
      </w:r>
    </w:p>
    <w:p w14:paraId="21612174" w14:textId="77777777" w:rsidR="004811C8" w:rsidRPr="005C28F9" w:rsidRDefault="000E1462" w:rsidP="009D2286">
      <w:pPr>
        <w:rPr>
          <w:rFonts w:ascii="Times New Roman" w:hAnsi="Times New Roman" w:cs="Times New Roman"/>
          <w:i/>
          <w:iCs/>
          <w:color w:val="000000" w:themeColor="text1"/>
          <w:sz w:val="24"/>
          <w:szCs w:val="24"/>
          <w:shd w:val="clear" w:color="auto" w:fill="FFFFFF"/>
        </w:rPr>
      </w:pPr>
      <w:r w:rsidRPr="005C28F9">
        <w:rPr>
          <w:rFonts w:ascii="Times New Roman" w:hAnsi="Times New Roman" w:cs="Times New Roman"/>
          <w:i/>
          <w:iCs/>
          <w:color w:val="000000" w:themeColor="text1"/>
          <w:sz w:val="24"/>
          <w:szCs w:val="24"/>
          <w:shd w:val="clear" w:color="auto" w:fill="FFFFFF"/>
        </w:rPr>
        <w:t>Major Concerns:</w:t>
      </w:r>
    </w:p>
    <w:p w14:paraId="264D2F3E" w14:textId="77777777" w:rsidR="004811C8" w:rsidRPr="005C28F9" w:rsidRDefault="000E1462" w:rsidP="009D2286">
      <w:pPr>
        <w:rPr>
          <w:rFonts w:ascii="Times New Roman" w:hAnsi="Times New Roman" w:cs="Times New Roman"/>
          <w:i/>
          <w:iCs/>
          <w:color w:val="000000" w:themeColor="text1"/>
          <w:sz w:val="24"/>
          <w:szCs w:val="24"/>
          <w:shd w:val="clear" w:color="auto" w:fill="FFFFFF"/>
        </w:rPr>
      </w:pPr>
      <w:r w:rsidRPr="00B142DC">
        <w:rPr>
          <w:rFonts w:ascii="Times New Roman" w:hAnsi="Times New Roman" w:cs="Times New Roman"/>
          <w:i/>
          <w:iCs/>
          <w:color w:val="000000" w:themeColor="text1"/>
          <w:sz w:val="24"/>
          <w:szCs w:val="24"/>
          <w:shd w:val="clear" w:color="auto" w:fill="FFFFFF"/>
        </w:rPr>
        <w:t>N/A</w:t>
      </w:r>
      <w:r w:rsidRPr="00B142DC">
        <w:rPr>
          <w:rFonts w:ascii="Times New Roman" w:hAnsi="Times New Roman" w:cs="Times New Roman"/>
          <w:i/>
          <w:iCs/>
          <w:color w:val="000000" w:themeColor="text1"/>
          <w:sz w:val="24"/>
          <w:szCs w:val="24"/>
        </w:rPr>
        <w:br/>
      </w:r>
      <w:r w:rsidRPr="005C28F9">
        <w:rPr>
          <w:rFonts w:ascii="Times New Roman" w:hAnsi="Times New Roman" w:cs="Times New Roman"/>
          <w:color w:val="000000" w:themeColor="text1"/>
          <w:sz w:val="24"/>
          <w:szCs w:val="24"/>
        </w:rPr>
        <w:br/>
      </w:r>
      <w:r w:rsidRPr="005C28F9">
        <w:rPr>
          <w:rFonts w:ascii="Times New Roman" w:hAnsi="Times New Roman" w:cs="Times New Roman"/>
          <w:i/>
          <w:iCs/>
          <w:color w:val="000000" w:themeColor="text1"/>
          <w:sz w:val="24"/>
          <w:szCs w:val="24"/>
          <w:shd w:val="clear" w:color="auto" w:fill="FFFFFF"/>
        </w:rPr>
        <w:t>Minor Concerns:</w:t>
      </w:r>
    </w:p>
    <w:p w14:paraId="7A1A17AA" w14:textId="729A56D4" w:rsidR="00535C61" w:rsidRPr="00B142DC" w:rsidRDefault="000E1462" w:rsidP="009D2286">
      <w:pPr>
        <w:rPr>
          <w:rStyle w:val="apple-converted-space"/>
          <w:rFonts w:ascii="Times New Roman" w:hAnsi="Times New Roman" w:cs="Times New Roman"/>
          <w:i/>
          <w:iCs/>
          <w:color w:val="000000" w:themeColor="text1"/>
          <w:sz w:val="24"/>
          <w:szCs w:val="24"/>
          <w:shd w:val="clear" w:color="auto" w:fill="FFFFFF"/>
        </w:rPr>
      </w:pPr>
      <w:r w:rsidRPr="00B142DC">
        <w:rPr>
          <w:rFonts w:ascii="Times New Roman" w:hAnsi="Times New Roman" w:cs="Times New Roman"/>
          <w:i/>
          <w:iCs/>
          <w:color w:val="000000" w:themeColor="text1"/>
          <w:sz w:val="24"/>
          <w:szCs w:val="24"/>
          <w:shd w:val="clear" w:color="auto" w:fill="FFFFFF"/>
        </w:rPr>
        <w:t>Abstract</w:t>
      </w:r>
      <w:r w:rsidRPr="00B142DC">
        <w:rPr>
          <w:rFonts w:ascii="Times New Roman" w:hAnsi="Times New Roman" w:cs="Times New Roman"/>
          <w:i/>
          <w:iCs/>
          <w:color w:val="000000" w:themeColor="text1"/>
          <w:sz w:val="24"/>
          <w:szCs w:val="24"/>
        </w:rPr>
        <w:br/>
      </w:r>
      <w:r w:rsidRPr="00B142DC">
        <w:rPr>
          <w:rFonts w:ascii="Times New Roman" w:hAnsi="Times New Roman" w:cs="Times New Roman"/>
          <w:i/>
          <w:iCs/>
          <w:color w:val="000000" w:themeColor="text1"/>
          <w:sz w:val="24"/>
          <w:szCs w:val="24"/>
          <w:shd w:val="clear" w:color="auto" w:fill="FFFFFF"/>
        </w:rPr>
        <w:t xml:space="preserve">1. A craniotomy is the opening of the skull and is not connected to any brain region or imaging or electrophysiology. Even our ancestors many thousand years ago conducted craniotomies </w:t>
      </w:r>
      <w:r w:rsidR="00FC3547" w:rsidRPr="005C28F9">
        <w:rPr>
          <w:rFonts w:ascii="Times New Roman" w:hAnsi="Times New Roman" w:cs="Times New Roman"/>
          <w:i/>
          <w:iCs/>
          <w:color w:val="000000" w:themeColor="text1"/>
          <w:sz w:val="24"/>
          <w:szCs w:val="24"/>
          <w:shd w:val="clear" w:color="auto" w:fill="FFFFFF"/>
        </w:rPr>
        <w:t>…</w:t>
      </w:r>
      <w:r w:rsidRPr="00B142DC">
        <w:rPr>
          <w:rFonts w:ascii="Times New Roman" w:hAnsi="Times New Roman" w:cs="Times New Roman"/>
          <w:i/>
          <w:iCs/>
          <w:color w:val="000000" w:themeColor="text1"/>
          <w:sz w:val="24"/>
          <w:szCs w:val="24"/>
          <w:shd w:val="clear" w:color="auto" w:fill="FFFFFF"/>
        </w:rPr>
        <w:t xml:space="preserve"> but did not image for sure ... Please correct.</w:t>
      </w:r>
      <w:r w:rsidRPr="00B142DC">
        <w:rPr>
          <w:rStyle w:val="apple-converted-space"/>
          <w:rFonts w:ascii="Times New Roman" w:hAnsi="Times New Roman" w:cs="Times New Roman"/>
          <w:i/>
          <w:iCs/>
          <w:color w:val="000000" w:themeColor="text1"/>
          <w:sz w:val="24"/>
          <w:szCs w:val="24"/>
          <w:shd w:val="clear" w:color="auto" w:fill="FFFFFF"/>
        </w:rPr>
        <w:t> </w:t>
      </w:r>
    </w:p>
    <w:p w14:paraId="560AD329" w14:textId="26020265" w:rsidR="00535C61" w:rsidRPr="005C28F9" w:rsidRDefault="00FC3547">
      <w:pPr>
        <w:rPr>
          <w:rFonts w:ascii="Times New Roman" w:hAnsi="Times New Roman" w:cs="Times New Roman"/>
          <w:color w:val="000000" w:themeColor="text1"/>
          <w:sz w:val="24"/>
          <w:szCs w:val="24"/>
          <w:shd w:val="clear" w:color="auto" w:fill="FFFFFF"/>
        </w:rPr>
      </w:pPr>
      <w:r w:rsidRPr="00B142DC">
        <w:rPr>
          <w:rStyle w:val="apple-converted-space"/>
          <w:rFonts w:ascii="Times New Roman" w:hAnsi="Times New Roman" w:cs="Times New Roman"/>
          <w:color w:val="FF0000"/>
          <w:sz w:val="24"/>
          <w:szCs w:val="24"/>
          <w:shd w:val="clear" w:color="auto" w:fill="FFFFFF"/>
        </w:rPr>
        <w:t>W</w:t>
      </w:r>
      <w:r w:rsidRPr="00B142DC">
        <w:rPr>
          <w:rFonts w:ascii="Times New Roman" w:eastAsiaTheme="minorEastAsia" w:hAnsi="Times New Roman" w:cs="Times New Roman"/>
          <w:color w:val="FF0000"/>
          <w:sz w:val="24"/>
          <w:szCs w:val="24"/>
          <w:lang w:val="en-US" w:eastAsia="zh-CN"/>
        </w:rPr>
        <w:t xml:space="preserve">e now </w:t>
      </w:r>
      <w:r w:rsidRPr="00B142DC">
        <w:rPr>
          <w:rStyle w:val="apple-converted-space"/>
          <w:rFonts w:ascii="Times New Roman" w:hAnsi="Times New Roman" w:cs="Times New Roman"/>
          <w:color w:val="FF0000"/>
          <w:sz w:val="24"/>
          <w:szCs w:val="24"/>
          <w:shd w:val="clear" w:color="auto" w:fill="FFFFFF"/>
        </w:rPr>
        <w:t>h</w:t>
      </w:r>
      <w:r w:rsidR="00535C61" w:rsidRPr="00B142DC">
        <w:rPr>
          <w:rStyle w:val="apple-converted-space"/>
          <w:rFonts w:ascii="Times New Roman" w:hAnsi="Times New Roman" w:cs="Times New Roman"/>
          <w:color w:val="FF0000"/>
          <w:sz w:val="24"/>
          <w:szCs w:val="24"/>
          <w:shd w:val="clear" w:color="auto" w:fill="FFFFFF"/>
        </w:rPr>
        <w:t xml:space="preserve">ave made minor corrections </w:t>
      </w:r>
      <w:r w:rsidR="007F5FC0" w:rsidRPr="00B142DC">
        <w:rPr>
          <w:rStyle w:val="apple-converted-space"/>
          <w:rFonts w:ascii="Times New Roman" w:hAnsi="Times New Roman" w:cs="Times New Roman"/>
          <w:color w:val="FF0000"/>
          <w:sz w:val="24"/>
          <w:szCs w:val="24"/>
          <w:shd w:val="clear" w:color="auto" w:fill="FFFFFF"/>
        </w:rPr>
        <w:t xml:space="preserve">to rephrase and </w:t>
      </w:r>
      <w:r w:rsidR="004D6246" w:rsidRPr="00B142DC">
        <w:rPr>
          <w:rStyle w:val="apple-converted-space"/>
          <w:rFonts w:ascii="Times New Roman" w:hAnsi="Times New Roman" w:cs="Times New Roman"/>
          <w:color w:val="FF0000"/>
          <w:sz w:val="24"/>
          <w:szCs w:val="24"/>
          <w:shd w:val="clear" w:color="auto" w:fill="FFFFFF"/>
        </w:rPr>
        <w:t>clarify</w:t>
      </w:r>
      <w:r w:rsidR="007F5FC0" w:rsidRPr="00B142DC">
        <w:rPr>
          <w:rStyle w:val="apple-converted-space"/>
          <w:rFonts w:ascii="Times New Roman" w:hAnsi="Times New Roman" w:cs="Times New Roman"/>
          <w:color w:val="FF0000"/>
          <w:sz w:val="24"/>
          <w:szCs w:val="24"/>
          <w:shd w:val="clear" w:color="auto" w:fill="FFFFFF"/>
        </w:rPr>
        <w:t xml:space="preserve"> our meaning</w:t>
      </w:r>
      <w:r w:rsidR="004D6246" w:rsidRPr="00B142DC">
        <w:rPr>
          <w:rStyle w:val="apple-converted-space"/>
          <w:rFonts w:ascii="Times New Roman" w:hAnsi="Times New Roman" w:cs="Times New Roman"/>
          <w:color w:val="FF0000"/>
          <w:sz w:val="24"/>
          <w:szCs w:val="24"/>
          <w:shd w:val="clear" w:color="auto" w:fill="FFFFFF"/>
        </w:rPr>
        <w:t xml:space="preserve"> of the abstract</w:t>
      </w:r>
      <w:r w:rsidR="00535C61" w:rsidRPr="00B142DC">
        <w:rPr>
          <w:rStyle w:val="apple-converted-space"/>
          <w:rFonts w:ascii="Times New Roman" w:hAnsi="Times New Roman" w:cs="Times New Roman"/>
          <w:color w:val="FF0000"/>
          <w:sz w:val="24"/>
          <w:szCs w:val="24"/>
          <w:shd w:val="clear" w:color="auto" w:fill="FFFFFF"/>
        </w:rPr>
        <w:t>.</w:t>
      </w:r>
      <w:r w:rsidR="000E1462" w:rsidRPr="00B142DC">
        <w:rPr>
          <w:rFonts w:ascii="Times New Roman" w:hAnsi="Times New Roman" w:cs="Times New Roman"/>
          <w:color w:val="FF0000"/>
          <w:sz w:val="24"/>
          <w:szCs w:val="24"/>
        </w:rPr>
        <w:br/>
      </w:r>
      <w:r w:rsidR="000E1462" w:rsidRPr="005C28F9">
        <w:rPr>
          <w:rFonts w:ascii="Times New Roman" w:hAnsi="Times New Roman" w:cs="Times New Roman"/>
          <w:color w:val="000000" w:themeColor="text1"/>
          <w:sz w:val="24"/>
          <w:szCs w:val="24"/>
        </w:rPr>
        <w:br/>
      </w:r>
      <w:r w:rsidR="000E1462" w:rsidRPr="00B142DC">
        <w:rPr>
          <w:rFonts w:ascii="Times New Roman" w:hAnsi="Times New Roman" w:cs="Times New Roman"/>
          <w:i/>
          <w:iCs/>
          <w:color w:val="000000" w:themeColor="text1"/>
          <w:sz w:val="24"/>
          <w:szCs w:val="24"/>
          <w:shd w:val="clear" w:color="auto" w:fill="FFFFFF"/>
        </w:rPr>
        <w:t>2. Maybe this technique could also be used for cerebellar cortex or include olfactory bulb or both hemispheres? Please comment.</w:t>
      </w:r>
    </w:p>
    <w:p w14:paraId="7853B637" w14:textId="77777777" w:rsidR="00E572B6" w:rsidRPr="005C28F9" w:rsidRDefault="006A6215" w:rsidP="009D2286">
      <w:pPr>
        <w:rPr>
          <w:rFonts w:ascii="Times New Roman" w:hAnsi="Times New Roman" w:cs="Times New Roman"/>
          <w:color w:val="000000" w:themeColor="text1"/>
          <w:sz w:val="24"/>
          <w:szCs w:val="24"/>
          <w:shd w:val="clear" w:color="auto" w:fill="FFFFFF"/>
        </w:rPr>
      </w:pPr>
      <w:r w:rsidRPr="00B142DC">
        <w:rPr>
          <w:rFonts w:ascii="Times New Roman" w:hAnsi="Times New Roman" w:cs="Times New Roman"/>
          <w:color w:val="FF0000"/>
          <w:sz w:val="24"/>
          <w:szCs w:val="24"/>
          <w:shd w:val="clear" w:color="auto" w:fill="FFFFFF"/>
        </w:rPr>
        <w:t xml:space="preserve">While it is possible to image the cerebellar cortex and olfactory bulbs, our current head plate setup limits our imaging range. </w:t>
      </w:r>
      <w:r w:rsidR="00E54302" w:rsidRPr="00B142DC">
        <w:rPr>
          <w:rFonts w:ascii="Times New Roman" w:hAnsi="Times New Roman" w:cs="Times New Roman"/>
          <w:color w:val="FF0000"/>
          <w:sz w:val="24"/>
          <w:szCs w:val="24"/>
          <w:shd w:val="clear" w:color="auto" w:fill="FFFFFF"/>
        </w:rPr>
        <w:t>To do a bilateral window of this size would require a different</w:t>
      </w:r>
      <w:r w:rsidRPr="00B142DC">
        <w:rPr>
          <w:rFonts w:ascii="Times New Roman" w:hAnsi="Times New Roman" w:cs="Times New Roman"/>
          <w:color w:val="FF0000"/>
          <w:sz w:val="24"/>
          <w:szCs w:val="24"/>
          <w:shd w:val="clear" w:color="auto" w:fill="FFFFFF"/>
        </w:rPr>
        <w:t xml:space="preserve"> protocol </w:t>
      </w:r>
      <w:r w:rsidR="00E54302" w:rsidRPr="00B142DC">
        <w:rPr>
          <w:rFonts w:ascii="Times New Roman" w:hAnsi="Times New Roman" w:cs="Times New Roman"/>
          <w:color w:val="FF0000"/>
          <w:sz w:val="24"/>
          <w:szCs w:val="24"/>
          <w:shd w:val="clear" w:color="auto" w:fill="FFFFFF"/>
        </w:rPr>
        <w:t xml:space="preserve">as </w:t>
      </w:r>
      <w:r w:rsidR="007F5FC0" w:rsidRPr="00B142DC">
        <w:rPr>
          <w:rFonts w:ascii="Times New Roman" w:hAnsi="Times New Roman" w:cs="Times New Roman"/>
          <w:color w:val="FF0000"/>
          <w:sz w:val="24"/>
          <w:szCs w:val="24"/>
          <w:shd w:val="clear" w:color="auto" w:fill="FFFFFF"/>
        </w:rPr>
        <w:t>there would be</w:t>
      </w:r>
      <w:r w:rsidR="006F540C" w:rsidRPr="00B142DC">
        <w:rPr>
          <w:rFonts w:ascii="Times New Roman" w:hAnsi="Times New Roman" w:cs="Times New Roman"/>
          <w:color w:val="FF0000"/>
          <w:sz w:val="24"/>
          <w:szCs w:val="24"/>
          <w:shd w:val="clear" w:color="auto" w:fill="FFFFFF"/>
        </w:rPr>
        <w:t xml:space="preserve"> problems such as cross suture drilling, curved bilateral bone removal (would have to be done quickly to reduce bilateral swelling), dams for dental cement placement (as there is no bone to place the dental cement on, on either side), </w:t>
      </w:r>
      <w:r w:rsidR="00717B9F" w:rsidRPr="00B142DC">
        <w:rPr>
          <w:rFonts w:ascii="Times New Roman" w:hAnsi="Times New Roman" w:cs="Times New Roman"/>
          <w:color w:val="FF0000"/>
          <w:sz w:val="24"/>
          <w:szCs w:val="24"/>
          <w:shd w:val="clear" w:color="auto" w:fill="FFFFFF"/>
        </w:rPr>
        <w:t>as well as</w:t>
      </w:r>
      <w:r w:rsidR="006F540C" w:rsidRPr="00B142DC">
        <w:rPr>
          <w:rFonts w:ascii="Times New Roman" w:hAnsi="Times New Roman" w:cs="Times New Roman"/>
          <w:color w:val="FF0000"/>
          <w:sz w:val="24"/>
          <w:szCs w:val="24"/>
          <w:shd w:val="clear" w:color="auto" w:fill="FFFFFF"/>
        </w:rPr>
        <w:t xml:space="preserve"> an imaging setup which enables a 180 degree arc-rotation.</w:t>
      </w:r>
      <w:r w:rsidR="000E1462" w:rsidRPr="005C28F9">
        <w:rPr>
          <w:rFonts w:ascii="Times New Roman" w:hAnsi="Times New Roman" w:cs="Times New Roman"/>
          <w:color w:val="000000" w:themeColor="text1"/>
          <w:sz w:val="24"/>
          <w:szCs w:val="24"/>
        </w:rPr>
        <w:br/>
      </w:r>
      <w:r w:rsidR="000E1462" w:rsidRPr="005C28F9">
        <w:rPr>
          <w:rFonts w:ascii="Times New Roman" w:hAnsi="Times New Roman" w:cs="Times New Roman"/>
          <w:color w:val="000000" w:themeColor="text1"/>
          <w:sz w:val="24"/>
          <w:szCs w:val="24"/>
        </w:rPr>
        <w:br/>
      </w:r>
      <w:r w:rsidR="000E1462" w:rsidRPr="00B142DC">
        <w:rPr>
          <w:rFonts w:ascii="Times New Roman" w:hAnsi="Times New Roman" w:cs="Times New Roman"/>
          <w:i/>
          <w:iCs/>
          <w:color w:val="000000" w:themeColor="text1"/>
          <w:sz w:val="24"/>
          <w:szCs w:val="24"/>
          <w:shd w:val="clear" w:color="auto" w:fill="FFFFFF"/>
        </w:rPr>
        <w:t xml:space="preserve">3. This procedure should only be used for experiments in </w:t>
      </w:r>
      <w:proofErr w:type="spellStart"/>
      <w:r w:rsidR="000E1462" w:rsidRPr="00B142DC">
        <w:rPr>
          <w:rFonts w:ascii="Times New Roman" w:hAnsi="Times New Roman" w:cs="Times New Roman"/>
          <w:i/>
          <w:iCs/>
          <w:color w:val="000000" w:themeColor="text1"/>
          <w:sz w:val="24"/>
          <w:szCs w:val="24"/>
          <w:shd w:val="clear" w:color="auto" w:fill="FFFFFF"/>
        </w:rPr>
        <w:t>anesthetized</w:t>
      </w:r>
      <w:proofErr w:type="spellEnd"/>
      <w:r w:rsidR="000E1462" w:rsidRPr="00B142DC">
        <w:rPr>
          <w:rFonts w:ascii="Times New Roman" w:hAnsi="Times New Roman" w:cs="Times New Roman"/>
          <w:i/>
          <w:iCs/>
          <w:color w:val="000000" w:themeColor="text1"/>
          <w:sz w:val="24"/>
          <w:szCs w:val="24"/>
          <w:shd w:val="clear" w:color="auto" w:fill="FFFFFF"/>
        </w:rPr>
        <w:t xml:space="preserve"> animals. The animal should never wake up. Please state clearly already in the abstract.</w:t>
      </w:r>
    </w:p>
    <w:p w14:paraId="3E825284" w14:textId="3622AE70" w:rsidR="008D77F1" w:rsidRPr="00B142DC" w:rsidRDefault="00011F3C">
      <w:pPr>
        <w:rPr>
          <w:rFonts w:ascii="Times New Roman" w:hAnsi="Times New Roman" w:cs="Times New Roman"/>
          <w:color w:val="FF0000"/>
          <w:sz w:val="24"/>
          <w:szCs w:val="24"/>
          <w:lang w:eastAsia="zh-CN"/>
        </w:rPr>
      </w:pPr>
      <w:r w:rsidRPr="005C28F9">
        <w:rPr>
          <w:rFonts w:ascii="Times New Roman" w:hAnsi="Times New Roman" w:cs="Times New Roman"/>
          <w:color w:val="FF0000"/>
          <w:sz w:val="24"/>
          <w:szCs w:val="24"/>
          <w:lang w:eastAsia="zh-CN"/>
        </w:rPr>
        <w:t>We have a</w:t>
      </w:r>
      <w:r w:rsidR="008D77F1" w:rsidRPr="00B142DC">
        <w:rPr>
          <w:rFonts w:ascii="Times New Roman" w:hAnsi="Times New Roman" w:cs="Times New Roman"/>
          <w:color w:val="FF0000"/>
          <w:sz w:val="24"/>
          <w:szCs w:val="24"/>
          <w:lang w:eastAsia="zh-CN"/>
        </w:rPr>
        <w:t>dded the below to the abstract</w:t>
      </w:r>
      <w:r w:rsidRPr="00B142DC">
        <w:rPr>
          <w:rFonts w:ascii="Times New Roman" w:hAnsi="Times New Roman" w:cs="Times New Roman"/>
          <w:color w:val="FF0000"/>
          <w:sz w:val="24"/>
          <w:szCs w:val="24"/>
          <w:lang w:eastAsia="zh-CN"/>
        </w:rPr>
        <w:t xml:space="preserve"> </w:t>
      </w:r>
      <w:r w:rsidRPr="005C28F9">
        <w:rPr>
          <w:rStyle w:val="apple-converted-space"/>
          <w:rFonts w:ascii="Times New Roman" w:hAnsi="Times New Roman" w:cs="Times New Roman"/>
          <w:color w:val="FF0000"/>
          <w:sz w:val="24"/>
          <w:szCs w:val="24"/>
          <w:shd w:val="clear" w:color="auto" w:fill="FFFFFF"/>
        </w:rPr>
        <w:t>(Page 2, line 12):</w:t>
      </w:r>
    </w:p>
    <w:p w14:paraId="3115B254" w14:textId="77777777" w:rsidR="00894C1E" w:rsidRPr="00B142DC" w:rsidRDefault="00894C1E" w:rsidP="00011F3C">
      <w:pPr>
        <w:ind w:left="720" w:right="720"/>
        <w:rPr>
          <w:rFonts w:ascii="Times New Roman" w:hAnsi="Times New Roman" w:cs="Times New Roman"/>
          <w:color w:val="0000FF"/>
          <w:sz w:val="24"/>
          <w:szCs w:val="24"/>
          <w:lang w:eastAsia="zh-CN"/>
        </w:rPr>
      </w:pPr>
      <w:r w:rsidRPr="00B142DC">
        <w:rPr>
          <w:rFonts w:ascii="Times New Roman" w:hAnsi="Times New Roman" w:cs="Times New Roman"/>
          <w:color w:val="0000FF"/>
          <w:sz w:val="24"/>
          <w:szCs w:val="24"/>
          <w:lang w:eastAsia="zh-CN"/>
        </w:rPr>
        <w:t xml:space="preserve">Due to the large amount of bone removal, this procedure is intended only for acute experiments with the animal </w:t>
      </w:r>
      <w:proofErr w:type="spellStart"/>
      <w:r w:rsidRPr="00B142DC">
        <w:rPr>
          <w:rFonts w:ascii="Times New Roman" w:hAnsi="Times New Roman" w:cs="Times New Roman"/>
          <w:color w:val="0000FF"/>
          <w:sz w:val="24"/>
          <w:szCs w:val="24"/>
          <w:lang w:eastAsia="zh-CN"/>
        </w:rPr>
        <w:t>anesthetized</w:t>
      </w:r>
      <w:proofErr w:type="spellEnd"/>
      <w:r w:rsidRPr="00B142DC">
        <w:rPr>
          <w:rFonts w:ascii="Times New Roman" w:hAnsi="Times New Roman" w:cs="Times New Roman"/>
          <w:color w:val="0000FF"/>
          <w:sz w:val="24"/>
          <w:szCs w:val="24"/>
          <w:lang w:eastAsia="zh-CN"/>
        </w:rPr>
        <w:t xml:space="preserve"> throughout surgery. </w:t>
      </w:r>
    </w:p>
    <w:p w14:paraId="6E52DE90" w14:textId="77777777" w:rsidR="003316FB" w:rsidRPr="00B142DC" w:rsidRDefault="000E1462" w:rsidP="009D2286">
      <w:pPr>
        <w:rPr>
          <w:rFonts w:ascii="Times New Roman" w:hAnsi="Times New Roman" w:cs="Times New Roman"/>
          <w:i/>
          <w:iCs/>
          <w:color w:val="000000" w:themeColor="text1"/>
          <w:sz w:val="24"/>
          <w:szCs w:val="24"/>
          <w:shd w:val="clear" w:color="auto" w:fill="FFFFFF"/>
        </w:rPr>
      </w:pPr>
      <w:r w:rsidRPr="00B142DC">
        <w:rPr>
          <w:rFonts w:ascii="Times New Roman" w:hAnsi="Times New Roman" w:cs="Times New Roman"/>
          <w:i/>
          <w:iCs/>
          <w:color w:val="000000" w:themeColor="text1"/>
          <w:sz w:val="24"/>
          <w:szCs w:val="24"/>
          <w:shd w:val="clear" w:color="auto" w:fill="FFFFFF"/>
        </w:rPr>
        <w:t>Introduction</w:t>
      </w:r>
      <w:r w:rsidRPr="00B142DC">
        <w:rPr>
          <w:rFonts w:ascii="Times New Roman" w:hAnsi="Times New Roman" w:cs="Times New Roman"/>
          <w:i/>
          <w:iCs/>
          <w:color w:val="000000" w:themeColor="text1"/>
          <w:sz w:val="24"/>
          <w:szCs w:val="24"/>
        </w:rPr>
        <w:br/>
      </w:r>
      <w:r w:rsidRPr="00B142DC">
        <w:rPr>
          <w:rFonts w:ascii="Times New Roman" w:hAnsi="Times New Roman" w:cs="Times New Roman"/>
          <w:i/>
          <w:iCs/>
          <w:color w:val="000000" w:themeColor="text1"/>
          <w:sz w:val="24"/>
          <w:szCs w:val="24"/>
          <w:shd w:val="clear" w:color="auto" w:fill="FFFFFF"/>
        </w:rPr>
        <w:t>Please also cite a CC Petersen paper where they expose very wide brain areas.</w:t>
      </w:r>
    </w:p>
    <w:p w14:paraId="48D9049F" w14:textId="53440FBF" w:rsidR="00BA7E67" w:rsidRPr="00B142DC" w:rsidRDefault="003316FB">
      <w:pPr>
        <w:rPr>
          <w:rFonts w:ascii="Times New Roman" w:hAnsi="Times New Roman" w:cs="Times New Roman"/>
          <w:i/>
          <w:iCs/>
          <w:color w:val="000000" w:themeColor="text1"/>
          <w:sz w:val="24"/>
          <w:szCs w:val="24"/>
          <w:shd w:val="clear" w:color="auto" w:fill="FFFFFF"/>
        </w:rPr>
      </w:pPr>
      <w:r w:rsidRPr="00B142DC">
        <w:rPr>
          <w:rFonts w:ascii="Times New Roman" w:hAnsi="Times New Roman" w:cs="Times New Roman"/>
          <w:color w:val="FF0000"/>
          <w:sz w:val="24"/>
          <w:szCs w:val="24"/>
          <w:shd w:val="clear" w:color="auto" w:fill="FFFFFF"/>
        </w:rPr>
        <w:t>We</w:t>
      </w:r>
      <w:r w:rsidR="00011F3C" w:rsidRPr="005C28F9">
        <w:rPr>
          <w:rFonts w:ascii="Times New Roman" w:hAnsi="Times New Roman" w:cs="Times New Roman"/>
          <w:color w:val="FF0000"/>
          <w:sz w:val="24"/>
          <w:szCs w:val="24"/>
          <w:shd w:val="clear" w:color="auto" w:fill="FFFFFF"/>
        </w:rPr>
        <w:t xml:space="preserve"> now</w:t>
      </w:r>
      <w:r w:rsidRPr="00B142DC">
        <w:rPr>
          <w:rFonts w:ascii="Times New Roman" w:hAnsi="Times New Roman" w:cs="Times New Roman"/>
          <w:color w:val="FF0000"/>
          <w:sz w:val="24"/>
          <w:szCs w:val="24"/>
          <w:shd w:val="clear" w:color="auto" w:fill="FFFFFF"/>
        </w:rPr>
        <w:t xml:space="preserve"> have cited </w:t>
      </w:r>
      <w:proofErr w:type="spellStart"/>
      <w:r w:rsidRPr="00B142DC">
        <w:rPr>
          <w:rFonts w:ascii="Times New Roman" w:hAnsi="Times New Roman" w:cs="Times New Roman"/>
          <w:color w:val="FF0000"/>
          <w:sz w:val="24"/>
          <w:szCs w:val="24"/>
          <w:shd w:val="clear" w:color="auto" w:fill="FFFFFF"/>
        </w:rPr>
        <w:t>Aronoff</w:t>
      </w:r>
      <w:proofErr w:type="spellEnd"/>
      <w:r w:rsidRPr="00B142DC">
        <w:rPr>
          <w:rFonts w:ascii="Times New Roman" w:hAnsi="Times New Roman" w:cs="Times New Roman"/>
          <w:color w:val="FF0000"/>
          <w:sz w:val="24"/>
          <w:szCs w:val="24"/>
          <w:shd w:val="clear" w:color="auto" w:fill="FFFFFF"/>
        </w:rPr>
        <w:t xml:space="preserve"> et al.</w:t>
      </w:r>
      <w:r w:rsidR="00B05D6A" w:rsidRPr="00B142DC">
        <w:rPr>
          <w:rFonts w:ascii="Times New Roman" w:hAnsi="Times New Roman" w:cs="Times New Roman"/>
          <w:color w:val="FF0000"/>
          <w:sz w:val="24"/>
          <w:szCs w:val="24"/>
          <w:shd w:val="clear" w:color="auto" w:fill="FFFFFF"/>
        </w:rPr>
        <w:t>,</w:t>
      </w:r>
      <w:r w:rsidRPr="00B142DC">
        <w:rPr>
          <w:rFonts w:ascii="Times New Roman" w:hAnsi="Times New Roman" w:cs="Times New Roman"/>
          <w:color w:val="FF0000"/>
          <w:sz w:val="24"/>
          <w:szCs w:val="24"/>
          <w:shd w:val="clear" w:color="auto" w:fill="FFFFFF"/>
        </w:rPr>
        <w:t xml:space="preserve"> </w:t>
      </w:r>
      <w:r w:rsidR="00011F3C" w:rsidRPr="005C28F9">
        <w:rPr>
          <w:rFonts w:ascii="Times New Roman" w:hAnsi="Times New Roman" w:cs="Times New Roman"/>
          <w:color w:val="FF0000"/>
          <w:sz w:val="24"/>
          <w:szCs w:val="24"/>
          <w:shd w:val="clear" w:color="auto" w:fill="FFFFFF"/>
        </w:rPr>
        <w:t>20</w:t>
      </w:r>
      <w:r w:rsidRPr="00B142DC">
        <w:rPr>
          <w:rFonts w:ascii="Times New Roman" w:hAnsi="Times New Roman" w:cs="Times New Roman"/>
          <w:color w:val="FF0000"/>
          <w:sz w:val="24"/>
          <w:szCs w:val="24"/>
          <w:shd w:val="clear" w:color="auto" w:fill="FFFFFF"/>
        </w:rPr>
        <w:t xml:space="preserve">12. </w:t>
      </w:r>
      <w:r w:rsidR="000E1462" w:rsidRPr="005C28F9">
        <w:rPr>
          <w:rFonts w:ascii="Times New Roman" w:hAnsi="Times New Roman" w:cs="Times New Roman"/>
          <w:color w:val="1F4E79" w:themeColor="accent1" w:themeShade="80"/>
          <w:sz w:val="24"/>
          <w:szCs w:val="24"/>
        </w:rPr>
        <w:br/>
      </w:r>
      <w:r w:rsidR="000E1462" w:rsidRPr="005C28F9">
        <w:rPr>
          <w:rFonts w:ascii="Times New Roman" w:hAnsi="Times New Roman" w:cs="Times New Roman"/>
          <w:color w:val="222222"/>
          <w:sz w:val="24"/>
          <w:szCs w:val="24"/>
        </w:rPr>
        <w:br/>
      </w:r>
      <w:r w:rsidR="000E1462" w:rsidRPr="00B142DC">
        <w:rPr>
          <w:rFonts w:ascii="Times New Roman" w:hAnsi="Times New Roman" w:cs="Times New Roman"/>
          <w:i/>
          <w:iCs/>
          <w:color w:val="000000" w:themeColor="text1"/>
          <w:sz w:val="24"/>
          <w:szCs w:val="24"/>
          <w:shd w:val="clear" w:color="auto" w:fill="FFFFFF"/>
        </w:rPr>
        <w:t>Protocol</w:t>
      </w:r>
      <w:r w:rsidR="000E1462" w:rsidRPr="00B142DC">
        <w:rPr>
          <w:rFonts w:ascii="Times New Roman" w:hAnsi="Times New Roman" w:cs="Times New Roman"/>
          <w:i/>
          <w:iCs/>
          <w:color w:val="000000" w:themeColor="text1"/>
          <w:sz w:val="24"/>
          <w:szCs w:val="24"/>
        </w:rPr>
        <w:br/>
      </w:r>
      <w:r w:rsidR="004D6246" w:rsidRPr="00B142DC">
        <w:rPr>
          <w:rFonts w:ascii="Times New Roman" w:hAnsi="Times New Roman" w:cs="Times New Roman"/>
          <w:i/>
          <w:iCs/>
          <w:color w:val="000000" w:themeColor="text1"/>
          <w:sz w:val="24"/>
          <w:szCs w:val="24"/>
          <w:shd w:val="clear" w:color="auto" w:fill="FFFFFF"/>
        </w:rPr>
        <w:t>4. If isoflu</w:t>
      </w:r>
      <w:r w:rsidR="000E1462" w:rsidRPr="00B142DC">
        <w:rPr>
          <w:rFonts w:ascii="Times New Roman" w:hAnsi="Times New Roman" w:cs="Times New Roman"/>
          <w:i/>
          <w:iCs/>
          <w:color w:val="000000" w:themeColor="text1"/>
          <w:sz w:val="24"/>
          <w:szCs w:val="24"/>
          <w:shd w:val="clear" w:color="auto" w:fill="FFFFFF"/>
        </w:rPr>
        <w:t xml:space="preserve">rane is used for longer </w:t>
      </w:r>
      <w:r w:rsidR="000E1462" w:rsidRPr="00B142DC">
        <w:rPr>
          <w:rFonts w:ascii="Times New Roman" w:hAnsi="Times New Roman" w:cs="Times New Roman"/>
          <w:i/>
          <w:iCs/>
          <w:noProof/>
          <w:color w:val="000000" w:themeColor="text1"/>
          <w:sz w:val="24"/>
          <w:szCs w:val="24"/>
          <w:shd w:val="clear" w:color="auto" w:fill="FFFFFF"/>
        </w:rPr>
        <w:t>periods</w:t>
      </w:r>
      <w:r w:rsidR="000E1462" w:rsidRPr="00B142DC">
        <w:rPr>
          <w:rFonts w:ascii="Times New Roman" w:hAnsi="Times New Roman" w:cs="Times New Roman"/>
          <w:i/>
          <w:iCs/>
          <w:color w:val="000000" w:themeColor="text1"/>
          <w:sz w:val="24"/>
          <w:szCs w:val="24"/>
          <w:shd w:val="clear" w:color="auto" w:fill="FFFFFF"/>
        </w:rPr>
        <w:t xml:space="preserve"> saline should be injected subcutaneously to avoid dehydration. Please add.</w:t>
      </w:r>
    </w:p>
    <w:p w14:paraId="48932A24" w14:textId="74B89B0C" w:rsidR="00FE521A" w:rsidRPr="00B142DC" w:rsidRDefault="00011F3C">
      <w:pPr>
        <w:rPr>
          <w:rFonts w:ascii="Times New Roman" w:hAnsi="Times New Roman" w:cs="Times New Roman"/>
          <w:color w:val="FF0000"/>
          <w:sz w:val="24"/>
          <w:szCs w:val="24"/>
          <w:shd w:val="clear" w:color="auto" w:fill="FFFFFF"/>
        </w:rPr>
      </w:pPr>
      <w:r w:rsidRPr="005C28F9">
        <w:rPr>
          <w:rFonts w:ascii="Times New Roman" w:hAnsi="Times New Roman" w:cs="Times New Roman"/>
          <w:color w:val="FF0000"/>
          <w:sz w:val="24"/>
          <w:szCs w:val="24"/>
          <w:shd w:val="clear" w:color="auto" w:fill="FFFFFF"/>
        </w:rPr>
        <w:t xml:space="preserve">We now have added the following text </w:t>
      </w:r>
      <w:r w:rsidRPr="005C28F9">
        <w:rPr>
          <w:rStyle w:val="apple-converted-space"/>
          <w:rFonts w:ascii="Times New Roman" w:hAnsi="Times New Roman" w:cs="Times New Roman"/>
          <w:color w:val="FF0000"/>
          <w:sz w:val="24"/>
          <w:szCs w:val="24"/>
          <w:shd w:val="clear" w:color="auto" w:fill="FFFFFF"/>
        </w:rPr>
        <w:t>(Page 3, line 41):</w:t>
      </w:r>
    </w:p>
    <w:p w14:paraId="50C493E0" w14:textId="50A4638E" w:rsidR="00FE521A" w:rsidRPr="00B142DC" w:rsidRDefault="00F1234E" w:rsidP="00011F3C">
      <w:pPr>
        <w:ind w:left="720" w:right="720"/>
        <w:rPr>
          <w:rFonts w:ascii="Times New Roman" w:hAnsi="Times New Roman" w:cs="Times New Roman"/>
          <w:color w:val="0000FF"/>
          <w:sz w:val="24"/>
          <w:szCs w:val="24"/>
          <w:lang w:val="en-US" w:eastAsia="zh-CN"/>
        </w:rPr>
      </w:pPr>
      <w:r w:rsidRPr="00B142DC">
        <w:rPr>
          <w:rFonts w:ascii="Times New Roman" w:hAnsi="Times New Roman" w:cs="Times New Roman"/>
          <w:color w:val="0000FF"/>
          <w:sz w:val="24"/>
          <w:szCs w:val="24"/>
          <w:lang w:val="en-US" w:eastAsia="zh-CN"/>
        </w:rPr>
        <w:lastRenderedPageBreak/>
        <w:t>Note: Prolonged use of isoflurane can cause dehydration. We recommend subcutaneous injections of saline, 0.1 mL per 10 g body weight, every 1 – 2 h. When adequately hydrated, the mouse will urinate once every 1 – 2 h.</w:t>
      </w:r>
    </w:p>
    <w:p w14:paraId="2069C853" w14:textId="77777777" w:rsidR="00492ADB" w:rsidRPr="00B142DC" w:rsidRDefault="000E1462" w:rsidP="009D2286">
      <w:pPr>
        <w:rPr>
          <w:rFonts w:ascii="Times New Roman" w:hAnsi="Times New Roman" w:cs="Times New Roman"/>
          <w:i/>
          <w:iCs/>
          <w:color w:val="222222"/>
          <w:sz w:val="24"/>
          <w:szCs w:val="24"/>
          <w:shd w:val="clear" w:color="auto" w:fill="FFFFFF"/>
        </w:rPr>
      </w:pPr>
      <w:r w:rsidRPr="00B142DC">
        <w:rPr>
          <w:rFonts w:ascii="Times New Roman" w:hAnsi="Times New Roman" w:cs="Times New Roman"/>
          <w:i/>
          <w:iCs/>
          <w:color w:val="000000" w:themeColor="text1"/>
          <w:sz w:val="24"/>
          <w:szCs w:val="24"/>
          <w:shd w:val="clear" w:color="auto" w:fill="FFFFFF"/>
        </w:rPr>
        <w:t>5. Hair removal cream can be a very good alternative addition to get rid of hair. Maybe add.</w:t>
      </w:r>
    </w:p>
    <w:p w14:paraId="1536EABA" w14:textId="77777777" w:rsidR="00FE521A" w:rsidRPr="00B142DC" w:rsidRDefault="00492ADB" w:rsidP="009D2286">
      <w:pPr>
        <w:rPr>
          <w:rFonts w:ascii="Times New Roman" w:hAnsi="Times New Roman" w:cs="Times New Roman"/>
          <w:color w:val="FF0000"/>
          <w:sz w:val="24"/>
          <w:szCs w:val="24"/>
          <w:shd w:val="clear" w:color="auto" w:fill="FFFFFF"/>
        </w:rPr>
      </w:pPr>
      <w:proofErr w:type="gramStart"/>
      <w:r w:rsidRPr="00B142DC">
        <w:rPr>
          <w:rFonts w:ascii="Times New Roman" w:hAnsi="Times New Roman" w:cs="Times New Roman"/>
          <w:color w:val="FF0000"/>
          <w:sz w:val="24"/>
          <w:szCs w:val="24"/>
          <w:shd w:val="clear" w:color="auto" w:fill="FFFFFF"/>
        </w:rPr>
        <w:t>Hair removal cream is not recommended by our veterinary staff due to</w:t>
      </w:r>
      <w:r w:rsidR="00C86A82" w:rsidRPr="00B142DC">
        <w:rPr>
          <w:rFonts w:ascii="Times New Roman" w:hAnsi="Times New Roman" w:cs="Times New Roman"/>
          <w:color w:val="FF0000"/>
          <w:sz w:val="24"/>
          <w:szCs w:val="24"/>
          <w:shd w:val="clear" w:color="auto" w:fill="FFFFFF"/>
        </w:rPr>
        <w:t xml:space="preserve"> previous</w:t>
      </w:r>
      <w:r w:rsidRPr="00B142DC">
        <w:rPr>
          <w:rFonts w:ascii="Times New Roman" w:hAnsi="Times New Roman" w:cs="Times New Roman"/>
          <w:color w:val="FF0000"/>
          <w:sz w:val="24"/>
          <w:szCs w:val="24"/>
          <w:shd w:val="clear" w:color="auto" w:fill="FFFFFF"/>
        </w:rPr>
        <w:t xml:space="preserve"> irritation </w:t>
      </w:r>
      <w:r w:rsidRPr="00B142DC">
        <w:rPr>
          <w:rFonts w:ascii="Times New Roman" w:hAnsi="Times New Roman" w:cs="Times New Roman"/>
          <w:noProof/>
          <w:color w:val="FF0000"/>
          <w:sz w:val="24"/>
          <w:szCs w:val="24"/>
          <w:shd w:val="clear" w:color="auto" w:fill="FFFFFF"/>
        </w:rPr>
        <w:t>issues</w:t>
      </w:r>
      <w:proofErr w:type="gramEnd"/>
      <w:r w:rsidR="00FE521A" w:rsidRPr="00B142DC">
        <w:rPr>
          <w:rFonts w:ascii="Times New Roman" w:hAnsi="Times New Roman" w:cs="Times New Roman"/>
          <w:color w:val="FF0000"/>
          <w:sz w:val="24"/>
          <w:szCs w:val="24"/>
          <w:shd w:val="clear" w:color="auto" w:fill="FFFFFF"/>
        </w:rPr>
        <w:t xml:space="preserve"> and we are thus not experienced with it</w:t>
      </w:r>
      <w:r w:rsidRPr="00B142DC">
        <w:rPr>
          <w:rFonts w:ascii="Times New Roman" w:hAnsi="Times New Roman" w:cs="Times New Roman"/>
          <w:color w:val="FF0000"/>
          <w:sz w:val="24"/>
          <w:szCs w:val="24"/>
          <w:shd w:val="clear" w:color="auto" w:fill="FFFFFF"/>
        </w:rPr>
        <w:t>.</w:t>
      </w:r>
    </w:p>
    <w:p w14:paraId="76D79B7D" w14:textId="77777777" w:rsidR="00CE668A" w:rsidRPr="00B142DC" w:rsidRDefault="000E1462" w:rsidP="009D2286">
      <w:pPr>
        <w:rPr>
          <w:rFonts w:ascii="Times New Roman" w:hAnsi="Times New Roman" w:cs="Times New Roman"/>
          <w:i/>
          <w:iCs/>
          <w:color w:val="222222"/>
          <w:sz w:val="24"/>
          <w:szCs w:val="24"/>
          <w:shd w:val="clear" w:color="auto" w:fill="FFFFFF"/>
        </w:rPr>
      </w:pPr>
      <w:r w:rsidRPr="00B142DC">
        <w:rPr>
          <w:rFonts w:ascii="Times New Roman" w:hAnsi="Times New Roman" w:cs="Times New Roman"/>
          <w:i/>
          <w:iCs/>
          <w:color w:val="000000" w:themeColor="text1"/>
          <w:sz w:val="24"/>
          <w:szCs w:val="24"/>
          <w:shd w:val="clear" w:color="auto" w:fill="FFFFFF"/>
        </w:rPr>
        <w:t xml:space="preserve">6. Many other procedures suggest to use dexamethasone and </w:t>
      </w:r>
      <w:proofErr w:type="spellStart"/>
      <w:r w:rsidRPr="00B142DC">
        <w:rPr>
          <w:rFonts w:ascii="Times New Roman" w:hAnsi="Times New Roman" w:cs="Times New Roman"/>
          <w:i/>
          <w:iCs/>
          <w:color w:val="000000" w:themeColor="text1"/>
          <w:sz w:val="24"/>
          <w:szCs w:val="24"/>
          <w:shd w:val="clear" w:color="auto" w:fill="FFFFFF"/>
        </w:rPr>
        <w:t>carprofen</w:t>
      </w:r>
      <w:proofErr w:type="spellEnd"/>
      <w:r w:rsidRPr="00B142DC">
        <w:rPr>
          <w:rFonts w:ascii="Times New Roman" w:hAnsi="Times New Roman" w:cs="Times New Roman"/>
          <w:i/>
          <w:iCs/>
          <w:color w:val="000000" w:themeColor="text1"/>
          <w:sz w:val="24"/>
          <w:szCs w:val="24"/>
          <w:shd w:val="clear" w:color="auto" w:fill="FFFFFF"/>
        </w:rPr>
        <w:t xml:space="preserve"> (</w:t>
      </w:r>
      <w:proofErr w:type="spellStart"/>
      <w:r w:rsidRPr="00B142DC">
        <w:rPr>
          <w:rFonts w:ascii="Times New Roman" w:hAnsi="Times New Roman" w:cs="Times New Roman"/>
          <w:i/>
          <w:iCs/>
          <w:color w:val="000000" w:themeColor="text1"/>
          <w:sz w:val="24"/>
          <w:szCs w:val="24"/>
          <w:shd w:val="clear" w:color="auto" w:fill="FFFFFF"/>
        </w:rPr>
        <w:t>rimadyl</w:t>
      </w:r>
      <w:proofErr w:type="spellEnd"/>
      <w:r w:rsidRPr="00B142DC">
        <w:rPr>
          <w:rFonts w:ascii="Times New Roman" w:hAnsi="Times New Roman" w:cs="Times New Roman"/>
          <w:i/>
          <w:iCs/>
          <w:color w:val="000000" w:themeColor="text1"/>
          <w:sz w:val="24"/>
          <w:szCs w:val="24"/>
          <w:shd w:val="clear" w:color="auto" w:fill="FFFFFF"/>
        </w:rPr>
        <w:t xml:space="preserve">). If you have </w:t>
      </w:r>
      <w:r w:rsidRPr="00B142DC">
        <w:rPr>
          <w:rFonts w:ascii="Times New Roman" w:hAnsi="Times New Roman" w:cs="Times New Roman"/>
          <w:i/>
          <w:iCs/>
          <w:noProof/>
          <w:color w:val="000000" w:themeColor="text1"/>
          <w:sz w:val="24"/>
          <w:szCs w:val="24"/>
          <w:shd w:val="clear" w:color="auto" w:fill="FFFFFF"/>
        </w:rPr>
        <w:t>experience</w:t>
      </w:r>
      <w:r w:rsidRPr="00B142DC">
        <w:rPr>
          <w:rFonts w:ascii="Times New Roman" w:hAnsi="Times New Roman" w:cs="Times New Roman"/>
          <w:i/>
          <w:iCs/>
          <w:color w:val="000000" w:themeColor="text1"/>
          <w:sz w:val="24"/>
          <w:szCs w:val="24"/>
          <w:shd w:val="clear" w:color="auto" w:fill="FFFFFF"/>
        </w:rPr>
        <w:t xml:space="preserve"> please comment on </w:t>
      </w:r>
      <w:proofErr w:type="spellStart"/>
      <w:r w:rsidRPr="00B142DC">
        <w:rPr>
          <w:rFonts w:ascii="Times New Roman" w:hAnsi="Times New Roman" w:cs="Times New Roman"/>
          <w:i/>
          <w:iCs/>
          <w:color w:val="000000" w:themeColor="text1"/>
          <w:sz w:val="24"/>
          <w:szCs w:val="24"/>
          <w:shd w:val="clear" w:color="auto" w:fill="FFFFFF"/>
        </w:rPr>
        <w:t>carprofen</w:t>
      </w:r>
      <w:proofErr w:type="spellEnd"/>
      <w:r w:rsidRPr="00B142DC">
        <w:rPr>
          <w:rFonts w:ascii="Times New Roman" w:hAnsi="Times New Roman" w:cs="Times New Roman"/>
          <w:i/>
          <w:iCs/>
          <w:color w:val="000000" w:themeColor="text1"/>
          <w:sz w:val="24"/>
          <w:szCs w:val="24"/>
          <w:shd w:val="clear" w:color="auto" w:fill="FFFFFF"/>
        </w:rPr>
        <w:t>.</w:t>
      </w:r>
    </w:p>
    <w:p w14:paraId="4874F3E9" w14:textId="77777777" w:rsidR="00C532BD" w:rsidRPr="00B142DC" w:rsidRDefault="00CE668A" w:rsidP="009D2286">
      <w:pPr>
        <w:rPr>
          <w:rFonts w:ascii="Times New Roman" w:hAnsi="Times New Roman" w:cs="Times New Roman"/>
          <w:color w:val="FF0000"/>
          <w:sz w:val="24"/>
          <w:szCs w:val="24"/>
        </w:rPr>
      </w:pPr>
      <w:proofErr w:type="spellStart"/>
      <w:r w:rsidRPr="00B142DC">
        <w:rPr>
          <w:rFonts w:ascii="Times New Roman" w:hAnsi="Times New Roman" w:cs="Times New Roman"/>
          <w:color w:val="FF0000"/>
          <w:sz w:val="24"/>
          <w:szCs w:val="24"/>
        </w:rPr>
        <w:t>Carprofen</w:t>
      </w:r>
      <w:proofErr w:type="spellEnd"/>
      <w:r w:rsidRPr="00B142DC">
        <w:rPr>
          <w:rFonts w:ascii="Times New Roman" w:hAnsi="Times New Roman" w:cs="Times New Roman"/>
          <w:color w:val="FF0000"/>
          <w:sz w:val="24"/>
          <w:szCs w:val="24"/>
        </w:rPr>
        <w:t xml:space="preserve"> is not required due to this being an acute s</w:t>
      </w:r>
      <w:r w:rsidR="00C532BD" w:rsidRPr="00B142DC">
        <w:rPr>
          <w:rFonts w:ascii="Times New Roman" w:hAnsi="Times New Roman" w:cs="Times New Roman"/>
          <w:color w:val="FF0000"/>
          <w:sz w:val="24"/>
          <w:szCs w:val="24"/>
        </w:rPr>
        <w:t>urgery. O</w:t>
      </w:r>
      <w:r w:rsidRPr="00B142DC">
        <w:rPr>
          <w:rFonts w:ascii="Times New Roman" w:hAnsi="Times New Roman" w:cs="Times New Roman"/>
          <w:color w:val="FF0000"/>
          <w:sz w:val="24"/>
          <w:szCs w:val="24"/>
        </w:rPr>
        <w:t xml:space="preserve">ur institution uses </w:t>
      </w:r>
      <w:proofErr w:type="spellStart"/>
      <w:r w:rsidRPr="00B142DC">
        <w:rPr>
          <w:rFonts w:ascii="Times New Roman" w:hAnsi="Times New Roman" w:cs="Times New Roman"/>
          <w:color w:val="FF0000"/>
          <w:sz w:val="24"/>
          <w:szCs w:val="24"/>
        </w:rPr>
        <w:t>Metacam</w:t>
      </w:r>
      <w:proofErr w:type="spellEnd"/>
      <w:r w:rsidRPr="00B142DC">
        <w:rPr>
          <w:rFonts w:ascii="Times New Roman" w:hAnsi="Times New Roman" w:cs="Times New Roman"/>
          <w:color w:val="FF0000"/>
          <w:sz w:val="24"/>
          <w:szCs w:val="24"/>
        </w:rPr>
        <w:t xml:space="preserve"> as our main NSAID</w:t>
      </w:r>
      <w:r w:rsidR="009D1165" w:rsidRPr="00B142DC">
        <w:rPr>
          <w:rFonts w:ascii="Times New Roman" w:hAnsi="Times New Roman" w:cs="Times New Roman"/>
          <w:color w:val="FF0000"/>
          <w:sz w:val="24"/>
          <w:szCs w:val="24"/>
        </w:rPr>
        <w:t xml:space="preserve"> (for Cox inhibition)</w:t>
      </w:r>
      <w:r w:rsidRPr="00B142DC">
        <w:rPr>
          <w:rFonts w:ascii="Times New Roman" w:hAnsi="Times New Roman" w:cs="Times New Roman"/>
          <w:color w:val="FF0000"/>
          <w:sz w:val="24"/>
          <w:szCs w:val="24"/>
        </w:rPr>
        <w:t xml:space="preserve"> with Dexame</w:t>
      </w:r>
      <w:r w:rsidR="00AB28CB" w:rsidRPr="00B142DC">
        <w:rPr>
          <w:rFonts w:ascii="Times New Roman" w:hAnsi="Times New Roman" w:cs="Times New Roman"/>
          <w:color w:val="FF0000"/>
          <w:sz w:val="24"/>
          <w:szCs w:val="24"/>
        </w:rPr>
        <w:t>thasone for chronic surgeries, as such,</w:t>
      </w:r>
      <w:r w:rsidRPr="00B142DC">
        <w:rPr>
          <w:rFonts w:ascii="Times New Roman" w:hAnsi="Times New Roman" w:cs="Times New Roman"/>
          <w:color w:val="FF0000"/>
          <w:sz w:val="24"/>
          <w:szCs w:val="24"/>
        </w:rPr>
        <w:t xml:space="preserve"> we do not use </w:t>
      </w:r>
      <w:proofErr w:type="spellStart"/>
      <w:r w:rsidRPr="00B142DC">
        <w:rPr>
          <w:rFonts w:ascii="Times New Roman" w:hAnsi="Times New Roman" w:cs="Times New Roman"/>
          <w:color w:val="FF0000"/>
          <w:sz w:val="24"/>
          <w:szCs w:val="24"/>
        </w:rPr>
        <w:t>carprofen</w:t>
      </w:r>
      <w:proofErr w:type="spellEnd"/>
      <w:r w:rsidRPr="00B142DC">
        <w:rPr>
          <w:rFonts w:ascii="Times New Roman" w:hAnsi="Times New Roman" w:cs="Times New Roman"/>
          <w:color w:val="FF0000"/>
          <w:sz w:val="24"/>
          <w:szCs w:val="24"/>
        </w:rPr>
        <w:t>.</w:t>
      </w:r>
    </w:p>
    <w:p w14:paraId="49BE01E4" w14:textId="77777777" w:rsidR="0059630A" w:rsidRPr="00B142DC" w:rsidRDefault="000E1462" w:rsidP="009D2286">
      <w:pPr>
        <w:rPr>
          <w:rFonts w:ascii="Times New Roman" w:hAnsi="Times New Roman" w:cs="Times New Roman"/>
          <w:i/>
          <w:iCs/>
          <w:color w:val="222222"/>
          <w:sz w:val="24"/>
          <w:szCs w:val="24"/>
          <w:shd w:val="clear" w:color="auto" w:fill="FFFFFF"/>
        </w:rPr>
      </w:pPr>
      <w:r w:rsidRPr="00B142DC">
        <w:rPr>
          <w:rFonts w:ascii="Times New Roman" w:hAnsi="Times New Roman" w:cs="Times New Roman"/>
          <w:i/>
          <w:iCs/>
          <w:color w:val="000000" w:themeColor="text1"/>
          <w:sz w:val="24"/>
          <w:szCs w:val="24"/>
          <w:shd w:val="clear" w:color="auto" w:fill="FFFFFF"/>
        </w:rPr>
        <w:t>7. How do you dry the skull? Please add.</w:t>
      </w:r>
    </w:p>
    <w:p w14:paraId="195B7646" w14:textId="4D8C1FFE" w:rsidR="006B68E4" w:rsidRPr="00B142DC" w:rsidRDefault="008B16A7">
      <w:pPr>
        <w:rPr>
          <w:rFonts w:ascii="Times New Roman" w:hAnsi="Times New Roman" w:cs="Times New Roman"/>
          <w:color w:val="FF0000"/>
          <w:sz w:val="24"/>
          <w:szCs w:val="24"/>
          <w:shd w:val="clear" w:color="auto" w:fill="FFFFFF"/>
        </w:rPr>
      </w:pPr>
      <w:r w:rsidRPr="00B142DC">
        <w:rPr>
          <w:rFonts w:ascii="Times New Roman" w:hAnsi="Times New Roman" w:cs="Times New Roman"/>
          <w:color w:val="FF0000"/>
          <w:sz w:val="24"/>
          <w:szCs w:val="24"/>
          <w:shd w:val="clear" w:color="auto" w:fill="FFFFFF"/>
        </w:rPr>
        <w:t xml:space="preserve">The buffer evaporates quite </w:t>
      </w:r>
      <w:r w:rsidR="006B68E4" w:rsidRPr="00B142DC">
        <w:rPr>
          <w:rFonts w:ascii="Times New Roman" w:hAnsi="Times New Roman" w:cs="Times New Roman"/>
          <w:color w:val="FF0000"/>
          <w:sz w:val="24"/>
          <w:szCs w:val="24"/>
          <w:shd w:val="clear" w:color="auto" w:fill="FFFFFF"/>
        </w:rPr>
        <w:t>quickly</w:t>
      </w:r>
      <w:r w:rsidRPr="00B142DC">
        <w:rPr>
          <w:rFonts w:ascii="Times New Roman" w:hAnsi="Times New Roman" w:cs="Times New Roman"/>
          <w:color w:val="FF0000"/>
          <w:sz w:val="24"/>
          <w:szCs w:val="24"/>
          <w:shd w:val="clear" w:color="auto" w:fill="FFFFFF"/>
        </w:rPr>
        <w:t xml:space="preserve"> on the skull</w:t>
      </w:r>
      <w:r w:rsidR="006B68E4" w:rsidRPr="00B142DC">
        <w:rPr>
          <w:rFonts w:ascii="Times New Roman" w:hAnsi="Times New Roman" w:cs="Times New Roman"/>
          <w:color w:val="FF0000"/>
          <w:sz w:val="24"/>
          <w:szCs w:val="24"/>
          <w:shd w:val="clear" w:color="auto" w:fill="FFFFFF"/>
        </w:rPr>
        <w:t xml:space="preserve"> (within 30 seconds)</w:t>
      </w:r>
      <w:r w:rsidRPr="00B142DC">
        <w:rPr>
          <w:rFonts w:ascii="Times New Roman" w:hAnsi="Times New Roman" w:cs="Times New Roman"/>
          <w:color w:val="FF0000"/>
          <w:sz w:val="24"/>
          <w:szCs w:val="24"/>
          <w:shd w:val="clear" w:color="auto" w:fill="FFFFFF"/>
        </w:rPr>
        <w:t xml:space="preserve">, </w:t>
      </w:r>
      <w:r w:rsidR="006B68E4" w:rsidRPr="00B142DC">
        <w:rPr>
          <w:rFonts w:ascii="Times New Roman" w:hAnsi="Times New Roman" w:cs="Times New Roman"/>
          <w:color w:val="FF0000"/>
          <w:sz w:val="24"/>
          <w:szCs w:val="24"/>
          <w:shd w:val="clear" w:color="auto" w:fill="FFFFFF"/>
        </w:rPr>
        <w:t xml:space="preserve">so </w:t>
      </w:r>
      <w:r w:rsidRPr="00B142DC">
        <w:rPr>
          <w:rFonts w:ascii="Times New Roman" w:hAnsi="Times New Roman" w:cs="Times New Roman"/>
          <w:noProof/>
          <w:color w:val="FF0000"/>
          <w:sz w:val="24"/>
          <w:szCs w:val="24"/>
          <w:shd w:val="clear" w:color="auto" w:fill="FFFFFF"/>
        </w:rPr>
        <w:t>nothing in particular</w:t>
      </w:r>
      <w:r w:rsidRPr="00B142DC">
        <w:rPr>
          <w:rFonts w:ascii="Times New Roman" w:hAnsi="Times New Roman" w:cs="Times New Roman"/>
          <w:color w:val="FF0000"/>
          <w:sz w:val="24"/>
          <w:szCs w:val="24"/>
          <w:shd w:val="clear" w:color="auto" w:fill="FFFFFF"/>
        </w:rPr>
        <w:t xml:space="preserve"> needs to </w:t>
      </w:r>
      <w:r w:rsidR="006B68E4" w:rsidRPr="00B142DC">
        <w:rPr>
          <w:rFonts w:ascii="Times New Roman" w:hAnsi="Times New Roman" w:cs="Times New Roman"/>
          <w:color w:val="FF0000"/>
          <w:sz w:val="24"/>
          <w:szCs w:val="24"/>
          <w:shd w:val="clear" w:color="auto" w:fill="FFFFFF"/>
        </w:rPr>
        <w:t>be done. I</w:t>
      </w:r>
      <w:r w:rsidRPr="00B142DC">
        <w:rPr>
          <w:rFonts w:ascii="Times New Roman" w:hAnsi="Times New Roman" w:cs="Times New Roman"/>
          <w:color w:val="FF0000"/>
          <w:sz w:val="24"/>
          <w:szCs w:val="24"/>
          <w:shd w:val="clear" w:color="auto" w:fill="FFFFFF"/>
        </w:rPr>
        <w:t>f the skull needs to dry faster,</w:t>
      </w:r>
      <w:r w:rsidR="006B68E4" w:rsidRPr="00B142DC">
        <w:rPr>
          <w:rFonts w:ascii="Times New Roman" w:hAnsi="Times New Roman" w:cs="Times New Roman"/>
          <w:color w:val="FF0000"/>
          <w:sz w:val="24"/>
          <w:szCs w:val="24"/>
          <w:shd w:val="clear" w:color="auto" w:fill="FFFFFF"/>
        </w:rPr>
        <w:t xml:space="preserve"> we use our dental drill as it has an air outtake</w:t>
      </w:r>
      <w:r w:rsidR="00420C9B" w:rsidRPr="00B142DC">
        <w:rPr>
          <w:rFonts w:ascii="Times New Roman" w:hAnsi="Times New Roman" w:cs="Times New Roman"/>
          <w:color w:val="FF0000"/>
          <w:sz w:val="24"/>
          <w:szCs w:val="24"/>
          <w:shd w:val="clear" w:color="auto" w:fill="FFFFFF"/>
        </w:rPr>
        <w:t>.</w:t>
      </w:r>
      <w:r w:rsidR="007F5FC0" w:rsidRPr="00B142DC">
        <w:rPr>
          <w:rFonts w:ascii="Times New Roman" w:hAnsi="Times New Roman" w:cs="Times New Roman"/>
          <w:color w:val="FF0000"/>
          <w:sz w:val="24"/>
          <w:szCs w:val="24"/>
          <w:shd w:val="clear" w:color="auto" w:fill="FFFFFF"/>
        </w:rPr>
        <w:t xml:space="preserve"> We have a</w:t>
      </w:r>
      <w:r w:rsidR="006B68E4" w:rsidRPr="00B142DC">
        <w:rPr>
          <w:rFonts w:ascii="Times New Roman" w:hAnsi="Times New Roman" w:cs="Times New Roman"/>
          <w:color w:val="FF0000"/>
          <w:sz w:val="24"/>
          <w:szCs w:val="24"/>
          <w:shd w:val="clear" w:color="auto" w:fill="FFFFFF"/>
        </w:rPr>
        <w:t>dded</w:t>
      </w:r>
      <w:r w:rsidR="00C454FD" w:rsidRPr="005C28F9">
        <w:rPr>
          <w:rFonts w:ascii="Times New Roman" w:hAnsi="Times New Roman" w:cs="Times New Roman"/>
          <w:color w:val="FF0000"/>
          <w:sz w:val="24"/>
          <w:szCs w:val="24"/>
          <w:shd w:val="clear" w:color="auto" w:fill="FFFFFF"/>
        </w:rPr>
        <w:t xml:space="preserve"> the following text </w:t>
      </w:r>
      <w:r w:rsidR="00C454FD" w:rsidRPr="005C28F9">
        <w:rPr>
          <w:rStyle w:val="apple-converted-space"/>
          <w:rFonts w:ascii="Times New Roman" w:hAnsi="Times New Roman" w:cs="Times New Roman"/>
          <w:color w:val="FF0000"/>
          <w:sz w:val="24"/>
          <w:szCs w:val="24"/>
          <w:shd w:val="clear" w:color="auto" w:fill="FFFFFF"/>
        </w:rPr>
        <w:t>(Page 6, line 1):</w:t>
      </w:r>
    </w:p>
    <w:p w14:paraId="64D52B3A" w14:textId="13B43236" w:rsidR="006B68E4" w:rsidRPr="00B142DC" w:rsidRDefault="00B05D6A" w:rsidP="00C454FD">
      <w:pPr>
        <w:ind w:left="720" w:right="720"/>
        <w:rPr>
          <w:rFonts w:ascii="Times New Roman" w:hAnsi="Times New Roman" w:cs="Times New Roman"/>
          <w:color w:val="0000FF"/>
          <w:sz w:val="24"/>
          <w:szCs w:val="24"/>
          <w:shd w:val="clear" w:color="auto" w:fill="FFFFFF"/>
        </w:rPr>
      </w:pPr>
      <w:r w:rsidRPr="00B142DC">
        <w:rPr>
          <w:rFonts w:ascii="Times New Roman" w:hAnsi="Times New Roman" w:cs="Times New Roman"/>
          <w:color w:val="0000FF"/>
          <w:sz w:val="24"/>
          <w:szCs w:val="24"/>
          <w:lang w:eastAsia="zh-CN"/>
        </w:rPr>
        <w:t xml:space="preserve">Note: </w:t>
      </w:r>
      <w:proofErr w:type="gramStart"/>
      <w:r w:rsidR="006B68E4" w:rsidRPr="00B142DC">
        <w:rPr>
          <w:rFonts w:ascii="Times New Roman" w:hAnsi="Times New Roman" w:cs="Times New Roman"/>
          <w:color w:val="0000FF"/>
          <w:sz w:val="24"/>
          <w:szCs w:val="24"/>
          <w:lang w:eastAsia="zh-CN"/>
        </w:rPr>
        <w:t xml:space="preserve">The skull will quickly air dry after application of the wet gel </w:t>
      </w:r>
      <w:r w:rsidR="006B68E4" w:rsidRPr="00B142DC">
        <w:rPr>
          <w:rFonts w:ascii="Times New Roman" w:hAnsi="Times New Roman" w:cs="Times New Roman"/>
          <w:noProof/>
          <w:color w:val="0000FF"/>
          <w:sz w:val="24"/>
          <w:szCs w:val="24"/>
          <w:lang w:eastAsia="zh-CN"/>
        </w:rPr>
        <w:t>foam,</w:t>
      </w:r>
      <w:r w:rsidR="006B68E4" w:rsidRPr="00B142DC">
        <w:rPr>
          <w:rFonts w:ascii="Times New Roman" w:hAnsi="Times New Roman" w:cs="Times New Roman"/>
          <w:color w:val="0000FF"/>
          <w:sz w:val="24"/>
          <w:szCs w:val="24"/>
          <w:lang w:eastAsia="zh-CN"/>
        </w:rPr>
        <w:t xml:space="preserve"> if more drying is needed</w:t>
      </w:r>
      <w:proofErr w:type="gramEnd"/>
      <w:r w:rsidR="006B68E4" w:rsidRPr="00B142DC">
        <w:rPr>
          <w:rFonts w:ascii="Times New Roman" w:hAnsi="Times New Roman" w:cs="Times New Roman"/>
          <w:color w:val="0000FF"/>
          <w:sz w:val="24"/>
          <w:szCs w:val="24"/>
          <w:lang w:eastAsia="zh-CN"/>
        </w:rPr>
        <w:t xml:space="preserve">, </w:t>
      </w:r>
      <w:proofErr w:type="gramStart"/>
      <w:r w:rsidR="006B68E4" w:rsidRPr="00B142DC">
        <w:rPr>
          <w:rFonts w:ascii="Times New Roman" w:hAnsi="Times New Roman" w:cs="Times New Roman"/>
          <w:color w:val="0000FF"/>
          <w:sz w:val="24"/>
          <w:szCs w:val="24"/>
          <w:lang w:eastAsia="zh-CN"/>
        </w:rPr>
        <w:t>use cotton tip swaps</w:t>
      </w:r>
      <w:proofErr w:type="gramEnd"/>
      <w:r w:rsidR="006B68E4" w:rsidRPr="00B142DC">
        <w:rPr>
          <w:rFonts w:ascii="Times New Roman" w:hAnsi="Times New Roman" w:cs="Times New Roman"/>
          <w:color w:val="0000FF"/>
          <w:sz w:val="24"/>
          <w:szCs w:val="24"/>
          <w:lang w:eastAsia="zh-CN"/>
        </w:rPr>
        <w:t>.</w:t>
      </w:r>
    </w:p>
    <w:p w14:paraId="60E83B11" w14:textId="77777777" w:rsidR="0059630A" w:rsidRPr="00B142DC" w:rsidRDefault="000E1462" w:rsidP="009D2286">
      <w:pPr>
        <w:rPr>
          <w:rFonts w:ascii="Times New Roman" w:hAnsi="Times New Roman" w:cs="Times New Roman"/>
          <w:i/>
          <w:iCs/>
          <w:color w:val="000000" w:themeColor="text1"/>
          <w:sz w:val="24"/>
          <w:szCs w:val="24"/>
          <w:shd w:val="clear" w:color="auto" w:fill="FFFFFF"/>
        </w:rPr>
      </w:pPr>
      <w:r w:rsidRPr="00B142DC">
        <w:rPr>
          <w:rFonts w:ascii="Times New Roman" w:hAnsi="Times New Roman" w:cs="Times New Roman"/>
          <w:i/>
          <w:iCs/>
          <w:color w:val="000000" w:themeColor="text1"/>
          <w:sz w:val="24"/>
          <w:szCs w:val="24"/>
          <w:shd w:val="clear" w:color="auto" w:fill="FFFFFF"/>
        </w:rPr>
        <w:t xml:space="preserve">8. In recovery </w:t>
      </w:r>
      <w:r w:rsidRPr="00B142DC">
        <w:rPr>
          <w:rFonts w:ascii="Times New Roman" w:hAnsi="Times New Roman" w:cs="Times New Roman"/>
          <w:i/>
          <w:iCs/>
          <w:noProof/>
          <w:color w:val="000000" w:themeColor="text1"/>
          <w:sz w:val="24"/>
          <w:szCs w:val="24"/>
          <w:shd w:val="clear" w:color="auto" w:fill="FFFFFF"/>
        </w:rPr>
        <w:t>surgeries</w:t>
      </w:r>
      <w:r w:rsidRPr="00B142DC">
        <w:rPr>
          <w:rFonts w:ascii="Times New Roman" w:hAnsi="Times New Roman" w:cs="Times New Roman"/>
          <w:i/>
          <w:iCs/>
          <w:color w:val="000000" w:themeColor="text1"/>
          <w:sz w:val="24"/>
          <w:szCs w:val="24"/>
          <w:shd w:val="clear" w:color="auto" w:fill="FFFFFF"/>
        </w:rPr>
        <w:t xml:space="preserve"> the cutting of muscles should be always avoided. Why do you not just separate the tendons from the bone? Just a suggestion ... there would be no bleeding and much less pain especially if experiments ar</w:t>
      </w:r>
      <w:r w:rsidR="007F5FC0" w:rsidRPr="00B142DC">
        <w:rPr>
          <w:rFonts w:ascii="Times New Roman" w:hAnsi="Times New Roman" w:cs="Times New Roman"/>
          <w:i/>
          <w:iCs/>
          <w:color w:val="000000" w:themeColor="text1"/>
          <w:sz w:val="24"/>
          <w:szCs w:val="24"/>
          <w:shd w:val="clear" w:color="auto" w:fill="FFFFFF"/>
        </w:rPr>
        <w:t xml:space="preserve">e done in lightly </w:t>
      </w:r>
      <w:proofErr w:type="spellStart"/>
      <w:r w:rsidR="007F5FC0" w:rsidRPr="00B142DC">
        <w:rPr>
          <w:rFonts w:ascii="Times New Roman" w:hAnsi="Times New Roman" w:cs="Times New Roman"/>
          <w:i/>
          <w:iCs/>
          <w:color w:val="000000" w:themeColor="text1"/>
          <w:sz w:val="24"/>
          <w:szCs w:val="24"/>
          <w:shd w:val="clear" w:color="auto" w:fill="FFFFFF"/>
        </w:rPr>
        <w:t>anesthetized</w:t>
      </w:r>
      <w:proofErr w:type="spellEnd"/>
      <w:r w:rsidRPr="00B142DC">
        <w:rPr>
          <w:rFonts w:ascii="Times New Roman" w:hAnsi="Times New Roman" w:cs="Times New Roman"/>
          <w:i/>
          <w:iCs/>
          <w:color w:val="000000" w:themeColor="text1"/>
          <w:sz w:val="24"/>
          <w:szCs w:val="24"/>
          <w:shd w:val="clear" w:color="auto" w:fill="FFFFFF"/>
        </w:rPr>
        <w:t xml:space="preserve"> animals.</w:t>
      </w:r>
    </w:p>
    <w:p w14:paraId="482EE3B3" w14:textId="02F6FA6B" w:rsidR="00420C9B" w:rsidRPr="00B142DC" w:rsidRDefault="00351790" w:rsidP="009D2286">
      <w:pPr>
        <w:rPr>
          <w:rFonts w:ascii="Times New Roman" w:hAnsi="Times New Roman" w:cs="Times New Roman"/>
          <w:color w:val="FF0000"/>
          <w:sz w:val="24"/>
          <w:szCs w:val="24"/>
          <w:shd w:val="clear" w:color="auto" w:fill="FFFFFF"/>
        </w:rPr>
      </w:pPr>
      <w:r w:rsidRPr="00B142DC">
        <w:rPr>
          <w:rFonts w:ascii="Times New Roman" w:hAnsi="Times New Roman" w:cs="Times New Roman"/>
          <w:color w:val="FF0000"/>
          <w:sz w:val="24"/>
          <w:szCs w:val="24"/>
          <w:shd w:val="clear" w:color="auto" w:fill="FFFFFF"/>
        </w:rPr>
        <w:t>Transferring this from an acute to chronic surgery may be considered at a later date, but even with</w:t>
      </w:r>
      <w:r w:rsidR="00792F1F" w:rsidRPr="00B142DC">
        <w:rPr>
          <w:rFonts w:ascii="Times New Roman" w:hAnsi="Times New Roman" w:cs="Times New Roman"/>
          <w:color w:val="FF0000"/>
          <w:sz w:val="24"/>
          <w:szCs w:val="24"/>
          <w:shd w:val="clear" w:color="auto" w:fill="FFFFFF"/>
        </w:rPr>
        <w:t xml:space="preserve"> just</w:t>
      </w:r>
      <w:r w:rsidRPr="00B142DC">
        <w:rPr>
          <w:rFonts w:ascii="Times New Roman" w:hAnsi="Times New Roman" w:cs="Times New Roman"/>
          <w:color w:val="FF0000"/>
          <w:sz w:val="24"/>
          <w:szCs w:val="24"/>
          <w:shd w:val="clear" w:color="auto" w:fill="FFFFFF"/>
        </w:rPr>
        <w:t xml:space="preserve"> separation of the tendons</w:t>
      </w:r>
      <w:r w:rsidR="00792F1F" w:rsidRPr="00B142DC">
        <w:rPr>
          <w:rFonts w:ascii="Times New Roman" w:hAnsi="Times New Roman" w:cs="Times New Roman"/>
          <w:color w:val="FF0000"/>
          <w:sz w:val="24"/>
          <w:szCs w:val="24"/>
          <w:shd w:val="clear" w:color="auto" w:fill="FFFFFF"/>
        </w:rPr>
        <w:t>,</w:t>
      </w:r>
      <w:r w:rsidRPr="00B142DC">
        <w:rPr>
          <w:rFonts w:ascii="Times New Roman" w:hAnsi="Times New Roman" w:cs="Times New Roman"/>
          <w:color w:val="FF0000"/>
          <w:sz w:val="24"/>
          <w:szCs w:val="24"/>
          <w:shd w:val="clear" w:color="auto" w:fill="FFFFFF"/>
        </w:rPr>
        <w:t xml:space="preserve"> the animal will st</w:t>
      </w:r>
      <w:r w:rsidR="00792F1F" w:rsidRPr="00B142DC">
        <w:rPr>
          <w:rFonts w:ascii="Times New Roman" w:hAnsi="Times New Roman" w:cs="Times New Roman"/>
          <w:color w:val="FF0000"/>
          <w:sz w:val="24"/>
          <w:szCs w:val="24"/>
          <w:shd w:val="clear" w:color="auto" w:fill="FFFFFF"/>
        </w:rPr>
        <w:t>ill be overly</w:t>
      </w:r>
      <w:r w:rsidR="00454D14" w:rsidRPr="00B142DC">
        <w:rPr>
          <w:rFonts w:ascii="Times New Roman" w:hAnsi="Times New Roman" w:cs="Times New Roman"/>
          <w:color w:val="FF0000"/>
          <w:sz w:val="24"/>
          <w:szCs w:val="24"/>
          <w:shd w:val="clear" w:color="auto" w:fill="FFFFFF"/>
        </w:rPr>
        <w:t xml:space="preserve"> distressed </w:t>
      </w:r>
      <w:r w:rsidR="006F6F92" w:rsidRPr="00B142DC">
        <w:rPr>
          <w:rFonts w:ascii="Times New Roman" w:hAnsi="Times New Roman" w:cs="Times New Roman"/>
          <w:color w:val="FF0000"/>
          <w:sz w:val="24"/>
          <w:szCs w:val="24"/>
          <w:shd w:val="clear" w:color="auto" w:fill="FFFFFF"/>
        </w:rPr>
        <w:t>to maintain</w:t>
      </w:r>
      <w:r w:rsidR="00023630" w:rsidRPr="00B142DC">
        <w:rPr>
          <w:rFonts w:ascii="Times New Roman" w:hAnsi="Times New Roman" w:cs="Times New Roman"/>
          <w:color w:val="FF0000"/>
          <w:sz w:val="24"/>
          <w:szCs w:val="24"/>
          <w:shd w:val="clear" w:color="auto" w:fill="FFFFFF"/>
        </w:rPr>
        <w:t xml:space="preserve"> proper experimental control in </w:t>
      </w:r>
      <w:proofErr w:type="gramStart"/>
      <w:r w:rsidR="00023630" w:rsidRPr="00B142DC">
        <w:rPr>
          <w:rFonts w:ascii="Times New Roman" w:hAnsi="Times New Roman" w:cs="Times New Roman"/>
          <w:color w:val="FF0000"/>
          <w:sz w:val="24"/>
          <w:szCs w:val="24"/>
          <w:shd w:val="clear" w:color="auto" w:fill="FFFFFF"/>
        </w:rPr>
        <w:t>awake</w:t>
      </w:r>
      <w:proofErr w:type="gramEnd"/>
      <w:r w:rsidR="00023630" w:rsidRPr="00B142DC">
        <w:rPr>
          <w:rFonts w:ascii="Times New Roman" w:hAnsi="Times New Roman" w:cs="Times New Roman"/>
          <w:color w:val="FF0000"/>
          <w:sz w:val="24"/>
          <w:szCs w:val="24"/>
          <w:shd w:val="clear" w:color="auto" w:fill="FFFFFF"/>
        </w:rPr>
        <w:t xml:space="preserve"> animals</w:t>
      </w:r>
      <w:r w:rsidR="00BF7349" w:rsidRPr="00B142DC">
        <w:rPr>
          <w:rFonts w:ascii="Times New Roman" w:hAnsi="Times New Roman" w:cs="Times New Roman"/>
          <w:color w:val="FF0000"/>
          <w:sz w:val="24"/>
          <w:szCs w:val="24"/>
          <w:shd w:val="clear" w:color="auto" w:fill="FFFFFF"/>
        </w:rPr>
        <w:t>.</w:t>
      </w:r>
    </w:p>
    <w:p w14:paraId="49E232C7" w14:textId="77777777" w:rsidR="00137832" w:rsidRPr="00B142DC" w:rsidRDefault="000E1462" w:rsidP="009D2286">
      <w:pPr>
        <w:rPr>
          <w:rFonts w:ascii="Times New Roman" w:hAnsi="Times New Roman" w:cs="Times New Roman"/>
          <w:i/>
          <w:iCs/>
          <w:color w:val="222222"/>
          <w:sz w:val="24"/>
          <w:szCs w:val="24"/>
          <w:shd w:val="clear" w:color="auto" w:fill="FFFFFF"/>
        </w:rPr>
      </w:pPr>
      <w:r w:rsidRPr="00B142DC">
        <w:rPr>
          <w:rFonts w:ascii="Times New Roman" w:hAnsi="Times New Roman" w:cs="Times New Roman"/>
          <w:i/>
          <w:iCs/>
          <w:color w:val="000000" w:themeColor="text1"/>
          <w:sz w:val="24"/>
          <w:szCs w:val="24"/>
          <w:shd w:val="clear" w:color="auto" w:fill="FFFFFF"/>
        </w:rPr>
        <w:t xml:space="preserve">9. During the </w:t>
      </w:r>
      <w:r w:rsidRPr="00B142DC">
        <w:rPr>
          <w:rFonts w:ascii="Times New Roman" w:hAnsi="Times New Roman" w:cs="Times New Roman"/>
          <w:i/>
          <w:iCs/>
          <w:noProof/>
          <w:color w:val="000000" w:themeColor="text1"/>
          <w:sz w:val="24"/>
          <w:szCs w:val="24"/>
          <w:shd w:val="clear" w:color="auto" w:fill="FFFFFF"/>
        </w:rPr>
        <w:t>drilling</w:t>
      </w:r>
      <w:r w:rsidRPr="00B142DC">
        <w:rPr>
          <w:rFonts w:ascii="Times New Roman" w:hAnsi="Times New Roman" w:cs="Times New Roman"/>
          <w:i/>
          <w:iCs/>
          <w:color w:val="000000" w:themeColor="text1"/>
          <w:sz w:val="24"/>
          <w:szCs w:val="24"/>
          <w:shd w:val="clear" w:color="auto" w:fill="FFFFFF"/>
        </w:rPr>
        <w:t xml:space="preserve"> the surface should be kept wet because of heating and not drying. Please correct.</w:t>
      </w:r>
    </w:p>
    <w:p w14:paraId="1E3BEC6C" w14:textId="616D1A77" w:rsidR="009E079C" w:rsidRPr="00B142DC" w:rsidRDefault="00137832">
      <w:pPr>
        <w:rPr>
          <w:rFonts w:ascii="Times New Roman" w:hAnsi="Times New Roman" w:cs="Times New Roman"/>
          <w:color w:val="FF0000"/>
          <w:sz w:val="24"/>
          <w:szCs w:val="24"/>
          <w:shd w:val="clear" w:color="auto" w:fill="FFFFFF"/>
        </w:rPr>
      </w:pPr>
      <w:r w:rsidRPr="00B142DC">
        <w:rPr>
          <w:rFonts w:ascii="Times New Roman" w:hAnsi="Times New Roman" w:cs="Times New Roman"/>
          <w:color w:val="FF0000"/>
          <w:sz w:val="24"/>
          <w:szCs w:val="24"/>
          <w:shd w:val="clear" w:color="auto" w:fill="FFFFFF"/>
        </w:rPr>
        <w:t xml:space="preserve">We also want to stop any drying from happening as the </w:t>
      </w:r>
      <w:proofErr w:type="spellStart"/>
      <w:r w:rsidRPr="00B142DC">
        <w:rPr>
          <w:rFonts w:ascii="Times New Roman" w:hAnsi="Times New Roman" w:cs="Times New Roman"/>
          <w:color w:val="FF0000"/>
          <w:sz w:val="24"/>
          <w:szCs w:val="24"/>
          <w:shd w:val="clear" w:color="auto" w:fill="FFFFFF"/>
        </w:rPr>
        <w:t>dura</w:t>
      </w:r>
      <w:proofErr w:type="spellEnd"/>
      <w:r w:rsidRPr="00B142DC">
        <w:rPr>
          <w:rFonts w:ascii="Times New Roman" w:hAnsi="Times New Roman" w:cs="Times New Roman"/>
          <w:color w:val="FF0000"/>
          <w:sz w:val="24"/>
          <w:szCs w:val="24"/>
          <w:shd w:val="clear" w:color="auto" w:fill="FFFFFF"/>
        </w:rPr>
        <w:t xml:space="preserve"> has a tendency to stick to a dried skull.</w:t>
      </w:r>
      <w:r w:rsidR="00357D75" w:rsidRPr="005C28F9">
        <w:rPr>
          <w:rFonts w:ascii="Times New Roman" w:hAnsi="Times New Roman" w:cs="Times New Roman"/>
          <w:color w:val="FF0000"/>
          <w:sz w:val="24"/>
          <w:szCs w:val="24"/>
          <w:shd w:val="clear" w:color="auto" w:fill="FFFFFF"/>
        </w:rPr>
        <w:t xml:space="preserve"> We now have a</w:t>
      </w:r>
      <w:r w:rsidR="009E079C" w:rsidRPr="00B142DC">
        <w:rPr>
          <w:rFonts w:ascii="Times New Roman" w:hAnsi="Times New Roman" w:cs="Times New Roman"/>
          <w:color w:val="FF0000"/>
          <w:sz w:val="24"/>
          <w:szCs w:val="24"/>
          <w:shd w:val="clear" w:color="auto" w:fill="FFFFFF"/>
        </w:rPr>
        <w:t xml:space="preserve">dded the underlined section </w:t>
      </w:r>
      <w:r w:rsidR="00357D75" w:rsidRPr="005C28F9">
        <w:rPr>
          <w:rFonts w:ascii="Times New Roman" w:hAnsi="Times New Roman" w:cs="Times New Roman"/>
          <w:color w:val="FF0000"/>
          <w:sz w:val="24"/>
          <w:szCs w:val="24"/>
          <w:shd w:val="clear" w:color="auto" w:fill="FFFFFF"/>
        </w:rPr>
        <w:t xml:space="preserve">in the text </w:t>
      </w:r>
      <w:r w:rsidR="00357D75" w:rsidRPr="005C28F9">
        <w:rPr>
          <w:rStyle w:val="apple-converted-space"/>
          <w:rFonts w:ascii="Times New Roman" w:hAnsi="Times New Roman" w:cs="Times New Roman"/>
          <w:color w:val="FF0000"/>
          <w:sz w:val="24"/>
          <w:szCs w:val="24"/>
          <w:shd w:val="clear" w:color="auto" w:fill="FFFFFF"/>
        </w:rPr>
        <w:t>(Page 5, line 42)</w:t>
      </w:r>
      <w:r w:rsidR="007F5FC0" w:rsidRPr="00B142DC">
        <w:rPr>
          <w:rFonts w:ascii="Times New Roman" w:hAnsi="Times New Roman" w:cs="Times New Roman"/>
          <w:color w:val="FF0000"/>
          <w:sz w:val="24"/>
          <w:szCs w:val="24"/>
          <w:shd w:val="clear" w:color="auto" w:fill="FFFFFF"/>
        </w:rPr>
        <w:t>:</w:t>
      </w:r>
    </w:p>
    <w:p w14:paraId="7BE9B749" w14:textId="29D1F0CF" w:rsidR="007E7A1D" w:rsidRPr="00B142DC" w:rsidRDefault="007F5FC0" w:rsidP="00357D75">
      <w:pPr>
        <w:pStyle w:val="ListParagraph"/>
        <w:tabs>
          <w:tab w:val="left" w:pos="993"/>
        </w:tabs>
        <w:ind w:right="720"/>
        <w:rPr>
          <w:rFonts w:ascii="Times New Roman" w:hAnsi="Times New Roman" w:cs="Times New Roman"/>
          <w:color w:val="0000FF"/>
          <w:lang w:eastAsia="zh-CN"/>
        </w:rPr>
      </w:pPr>
      <w:r w:rsidRPr="00B142DC">
        <w:rPr>
          <w:rFonts w:ascii="Times New Roman" w:hAnsi="Times New Roman" w:cs="Times New Roman"/>
          <w:color w:val="0000FF"/>
          <w:lang w:eastAsia="zh-CN"/>
        </w:rPr>
        <w:t>3.</w:t>
      </w:r>
      <w:r w:rsidR="00F1234E" w:rsidRPr="00B142DC">
        <w:rPr>
          <w:rFonts w:ascii="Times New Roman" w:hAnsi="Times New Roman" w:cs="Times New Roman"/>
          <w:color w:val="0000FF"/>
          <w:lang w:eastAsia="zh-CN"/>
        </w:rPr>
        <w:t>5</w:t>
      </w:r>
      <w:r w:rsidRPr="00B142DC">
        <w:rPr>
          <w:rFonts w:ascii="Times New Roman" w:hAnsi="Times New Roman" w:cs="Times New Roman"/>
          <w:color w:val="0000FF"/>
          <w:lang w:eastAsia="zh-CN"/>
        </w:rPr>
        <w:t xml:space="preserve"> Gently</w:t>
      </w:r>
      <w:r w:rsidRPr="00B142DC">
        <w:rPr>
          <w:rFonts w:ascii="Times New Roman" w:hAnsi="Times New Roman" w:cs="Times New Roman"/>
          <w:color w:val="0000FF"/>
        </w:rPr>
        <w:t xml:space="preserve"> trace the drill</w:t>
      </w:r>
      <w:r w:rsidRPr="00B142DC">
        <w:rPr>
          <w:rFonts w:ascii="Times New Roman" w:hAnsi="Times New Roman" w:cs="Times New Roman"/>
          <w:color w:val="0000FF"/>
          <w:lang w:eastAsia="zh-CN"/>
        </w:rPr>
        <w:t xml:space="preserve"> along the original scoring</w:t>
      </w:r>
      <w:r w:rsidRPr="00B142DC">
        <w:rPr>
          <w:rFonts w:ascii="Times New Roman" w:hAnsi="Times New Roman" w:cs="Times New Roman"/>
          <w:color w:val="0000FF"/>
        </w:rPr>
        <w:t xml:space="preserve"> to deepen it, ensuring the drill does not penetrate through the skull into the brain</w:t>
      </w:r>
      <w:r w:rsidR="00B05D6A" w:rsidRPr="00B142DC">
        <w:rPr>
          <w:rFonts w:ascii="Times New Roman" w:hAnsi="Times New Roman" w:cs="Times New Roman"/>
          <w:color w:val="0000FF"/>
        </w:rPr>
        <w:t xml:space="preserve"> (Figure 2D)</w:t>
      </w:r>
      <w:r w:rsidRPr="00B142DC">
        <w:rPr>
          <w:rFonts w:ascii="Times New Roman" w:hAnsi="Times New Roman" w:cs="Times New Roman"/>
          <w:color w:val="0000FF"/>
        </w:rPr>
        <w:t>.</w:t>
      </w:r>
      <w:r w:rsidRPr="00B142DC">
        <w:rPr>
          <w:rFonts w:ascii="Times New Roman" w:hAnsi="Times New Roman" w:cs="Times New Roman"/>
          <w:color w:val="0000FF"/>
          <w:lang w:eastAsia="zh-CN"/>
        </w:rPr>
        <w:t xml:space="preserve"> Take turns every few minutes between drilling and dabbing the skull surface with moistened gel foam. This will reduce heating and drying of the skull from mechanical friction and prolonged exposure</w:t>
      </w:r>
      <w:r w:rsidR="007E7A1D" w:rsidRPr="00B142DC">
        <w:rPr>
          <w:rFonts w:ascii="Times New Roman" w:hAnsi="Times New Roman" w:cs="Times New Roman"/>
          <w:color w:val="0000FF"/>
          <w:lang w:eastAsia="zh-CN"/>
        </w:rPr>
        <w:t>.</w:t>
      </w:r>
    </w:p>
    <w:p w14:paraId="7B9EC9E0" w14:textId="77777777" w:rsidR="003316FB" w:rsidRPr="005C28F9" w:rsidRDefault="003316FB" w:rsidP="009D2286">
      <w:pPr>
        <w:pStyle w:val="ListParagraph"/>
        <w:tabs>
          <w:tab w:val="left" w:pos="993"/>
        </w:tabs>
        <w:ind w:left="0"/>
        <w:rPr>
          <w:rFonts w:ascii="Times New Roman" w:hAnsi="Times New Roman" w:cs="Times New Roman"/>
          <w:color w:val="385623" w:themeColor="accent6" w:themeShade="80"/>
          <w:lang w:eastAsia="zh-CN"/>
        </w:rPr>
      </w:pPr>
    </w:p>
    <w:p w14:paraId="5029535F" w14:textId="31E8B7DA" w:rsidR="006C4FE6" w:rsidRPr="00B142DC" w:rsidRDefault="007E7A1D" w:rsidP="009D2286">
      <w:pPr>
        <w:pStyle w:val="ListParagraph"/>
        <w:tabs>
          <w:tab w:val="left" w:pos="993"/>
        </w:tabs>
        <w:ind w:left="0"/>
        <w:rPr>
          <w:rFonts w:ascii="Times New Roman" w:hAnsi="Times New Roman" w:cs="Times New Roman"/>
          <w:i/>
          <w:iCs/>
          <w:color w:val="222222"/>
          <w:shd w:val="clear" w:color="auto" w:fill="FFFFFF"/>
        </w:rPr>
      </w:pPr>
      <w:r w:rsidRPr="005C28F9">
        <w:rPr>
          <w:rFonts w:ascii="Times New Roman" w:hAnsi="Times New Roman" w:cs="Times New Roman"/>
          <w:color w:val="222222"/>
        </w:rPr>
        <w:t xml:space="preserve"> </w:t>
      </w:r>
      <w:r w:rsidR="000E1462" w:rsidRPr="00B142DC">
        <w:rPr>
          <w:rFonts w:ascii="Times New Roman" w:hAnsi="Times New Roman" w:cs="Times New Roman"/>
          <w:i/>
          <w:iCs/>
          <w:color w:val="000000" w:themeColor="text1"/>
          <w:shd w:val="clear" w:color="auto" w:fill="FFFFFF"/>
        </w:rPr>
        <w:t>10. What drill speed do you use? What dental drill do you use? What do you do if you break through the bone? Is the bone thickness the same around the craniotomy?</w:t>
      </w:r>
    </w:p>
    <w:p w14:paraId="5C70340F" w14:textId="77777777" w:rsidR="00DE361E" w:rsidRPr="005C28F9" w:rsidRDefault="00DE361E" w:rsidP="009D2286">
      <w:pPr>
        <w:pStyle w:val="ListParagraph"/>
        <w:tabs>
          <w:tab w:val="left" w:pos="993"/>
        </w:tabs>
        <w:ind w:left="0"/>
        <w:rPr>
          <w:rFonts w:ascii="Times New Roman" w:hAnsi="Times New Roman" w:cs="Times New Roman"/>
          <w:color w:val="222222"/>
        </w:rPr>
      </w:pPr>
    </w:p>
    <w:p w14:paraId="654AE018" w14:textId="6E60D09B" w:rsidR="00896F47" w:rsidRPr="00B142DC" w:rsidRDefault="00DE361E">
      <w:pPr>
        <w:pStyle w:val="ListParagraph"/>
        <w:tabs>
          <w:tab w:val="left" w:pos="993"/>
        </w:tabs>
        <w:ind w:left="0"/>
        <w:rPr>
          <w:rFonts w:ascii="Times New Roman" w:hAnsi="Times New Roman" w:cs="Times New Roman"/>
          <w:color w:val="FF0000"/>
        </w:rPr>
      </w:pPr>
      <w:r w:rsidRPr="00B142DC">
        <w:rPr>
          <w:rFonts w:ascii="Times New Roman" w:hAnsi="Times New Roman" w:cs="Times New Roman"/>
          <w:color w:val="FF0000"/>
        </w:rPr>
        <w:lastRenderedPageBreak/>
        <w:t>There</w:t>
      </w:r>
      <w:r w:rsidR="006F369F" w:rsidRPr="00B142DC">
        <w:rPr>
          <w:rFonts w:ascii="Times New Roman" w:hAnsi="Times New Roman" w:cs="Times New Roman"/>
          <w:color w:val="FF0000"/>
        </w:rPr>
        <w:t xml:space="preserve"> </w:t>
      </w:r>
      <w:r w:rsidRPr="00B142DC">
        <w:rPr>
          <w:rFonts w:ascii="Times New Roman" w:hAnsi="Times New Roman" w:cs="Times New Roman"/>
          <w:color w:val="FF0000"/>
        </w:rPr>
        <w:t>is</w:t>
      </w:r>
      <w:r w:rsidR="006F369F" w:rsidRPr="00B142DC">
        <w:rPr>
          <w:rFonts w:ascii="Times New Roman" w:hAnsi="Times New Roman" w:cs="Times New Roman"/>
          <w:color w:val="FF0000"/>
        </w:rPr>
        <w:t xml:space="preserve"> no set drilling speed</w:t>
      </w:r>
      <w:r w:rsidR="0014544F" w:rsidRPr="00B142DC">
        <w:rPr>
          <w:rFonts w:ascii="Times New Roman" w:hAnsi="Times New Roman" w:cs="Times New Roman"/>
          <w:color w:val="FF0000"/>
        </w:rPr>
        <w:t xml:space="preserve"> as we use a pneumatic drill at 20 maximum PSI with a foot pedal</w:t>
      </w:r>
      <w:r w:rsidR="00E75FF6" w:rsidRPr="00B142DC">
        <w:rPr>
          <w:rFonts w:ascii="Times New Roman" w:hAnsi="Times New Roman" w:cs="Times New Roman"/>
          <w:color w:val="FF0000"/>
        </w:rPr>
        <w:t xml:space="preserve">. </w:t>
      </w:r>
      <w:r w:rsidR="006F369F" w:rsidRPr="00B142DC">
        <w:rPr>
          <w:rFonts w:ascii="Times New Roman" w:hAnsi="Times New Roman" w:cs="Times New Roman"/>
          <w:color w:val="FF0000"/>
        </w:rPr>
        <w:t>A higher drilling speed will drill through the skull faster but have</w:t>
      </w:r>
      <w:r w:rsidR="00BF5A10" w:rsidRPr="00B142DC">
        <w:rPr>
          <w:rFonts w:ascii="Times New Roman" w:hAnsi="Times New Roman" w:cs="Times New Roman"/>
          <w:color w:val="FF0000"/>
        </w:rPr>
        <w:t xml:space="preserve"> a higher risk of causing damage whilst a</w:t>
      </w:r>
      <w:r w:rsidR="006F369F" w:rsidRPr="00B142DC">
        <w:rPr>
          <w:rFonts w:ascii="Times New Roman" w:hAnsi="Times New Roman" w:cs="Times New Roman"/>
          <w:color w:val="FF0000"/>
        </w:rPr>
        <w:t xml:space="preserve"> slower speed will decrease the chance </w:t>
      </w:r>
      <w:r w:rsidR="00BF5A10" w:rsidRPr="00B142DC">
        <w:rPr>
          <w:rFonts w:ascii="Times New Roman" w:hAnsi="Times New Roman" w:cs="Times New Roman"/>
          <w:color w:val="FF0000"/>
        </w:rPr>
        <w:t xml:space="preserve">of over drilling into the </w:t>
      </w:r>
      <w:proofErr w:type="spellStart"/>
      <w:r w:rsidR="00BF5A10" w:rsidRPr="00B142DC">
        <w:rPr>
          <w:rFonts w:ascii="Times New Roman" w:hAnsi="Times New Roman" w:cs="Times New Roman"/>
          <w:color w:val="FF0000"/>
        </w:rPr>
        <w:t>dura</w:t>
      </w:r>
      <w:proofErr w:type="spellEnd"/>
      <w:r w:rsidR="00BF5A10" w:rsidRPr="00B142DC">
        <w:rPr>
          <w:rFonts w:ascii="Times New Roman" w:hAnsi="Times New Roman" w:cs="Times New Roman"/>
          <w:color w:val="FF0000"/>
        </w:rPr>
        <w:t>, but take</w:t>
      </w:r>
      <w:r w:rsidR="006F369F" w:rsidRPr="00B142DC">
        <w:rPr>
          <w:rFonts w:ascii="Times New Roman" w:hAnsi="Times New Roman" w:cs="Times New Roman"/>
          <w:color w:val="FF0000"/>
        </w:rPr>
        <w:t xml:space="preserve"> a lot longer. </w:t>
      </w:r>
      <w:r w:rsidR="00896F47" w:rsidRPr="00B142DC">
        <w:rPr>
          <w:rFonts w:ascii="Times New Roman" w:hAnsi="Times New Roman" w:cs="Times New Roman"/>
          <w:color w:val="FF0000"/>
        </w:rPr>
        <w:t>We added the following parenthetical to step 3.</w:t>
      </w:r>
      <w:r w:rsidR="00EA023A" w:rsidRPr="005C28F9">
        <w:rPr>
          <w:rFonts w:ascii="Times New Roman" w:hAnsi="Times New Roman" w:cs="Times New Roman"/>
          <w:color w:val="FF0000"/>
        </w:rPr>
        <w:t xml:space="preserve">4 </w:t>
      </w:r>
      <w:r w:rsidR="00357D75" w:rsidRPr="005C28F9">
        <w:rPr>
          <w:rStyle w:val="apple-converted-space"/>
          <w:rFonts w:ascii="Times New Roman" w:hAnsi="Times New Roman" w:cs="Times New Roman"/>
          <w:color w:val="FF0000"/>
          <w:shd w:val="clear" w:color="auto" w:fill="FFFFFF"/>
        </w:rPr>
        <w:t>(Page 5, line 39)</w:t>
      </w:r>
      <w:r w:rsidR="00357D75" w:rsidRPr="005C28F9">
        <w:rPr>
          <w:rFonts w:ascii="Times New Roman" w:hAnsi="Times New Roman" w:cs="Times New Roman"/>
          <w:color w:val="FF0000"/>
          <w:shd w:val="clear" w:color="auto" w:fill="FFFFFF"/>
        </w:rPr>
        <w:t>:</w:t>
      </w:r>
      <w:r w:rsidR="00896F47" w:rsidRPr="00B142DC">
        <w:rPr>
          <w:rFonts w:ascii="Times New Roman" w:hAnsi="Times New Roman" w:cs="Times New Roman"/>
          <w:color w:val="FF0000"/>
        </w:rPr>
        <w:br/>
      </w:r>
    </w:p>
    <w:p w14:paraId="72BA008B" w14:textId="77777777" w:rsidR="00357D75" w:rsidRPr="00B142DC" w:rsidRDefault="00357D75" w:rsidP="00357D75">
      <w:pPr>
        <w:pStyle w:val="ListParagraph"/>
        <w:tabs>
          <w:tab w:val="left" w:pos="993"/>
        </w:tabs>
        <w:ind w:right="720"/>
        <w:rPr>
          <w:rFonts w:ascii="Times New Roman" w:hAnsi="Times New Roman" w:cs="Times New Roman"/>
          <w:color w:val="0000FF"/>
          <w:lang w:eastAsia="zh-CN"/>
        </w:rPr>
      </w:pPr>
      <w:r w:rsidRPr="00B142DC">
        <w:rPr>
          <w:rFonts w:ascii="Times New Roman" w:hAnsi="Times New Roman" w:cs="Times New Roman"/>
          <w:color w:val="0000FF"/>
        </w:rPr>
        <w:t>Note: A pneumatic drill (set to maximum of 20 PSI), with a FG ¼ burr, and controlled with a variable speed foot pedal should suffice.</w:t>
      </w:r>
      <w:r w:rsidRPr="00B142DC" w:rsidDel="00357D75">
        <w:rPr>
          <w:rFonts w:ascii="Times New Roman" w:hAnsi="Times New Roman" w:cs="Times New Roman"/>
          <w:color w:val="0000FF"/>
          <w:lang w:eastAsia="zh-CN"/>
        </w:rPr>
        <w:t xml:space="preserve"> </w:t>
      </w:r>
    </w:p>
    <w:p w14:paraId="52FD496B" w14:textId="77777777" w:rsidR="000D2C4A" w:rsidRPr="005C28F9" w:rsidRDefault="000D2C4A" w:rsidP="009D2286">
      <w:pPr>
        <w:pStyle w:val="ListParagraph"/>
        <w:tabs>
          <w:tab w:val="left" w:pos="993"/>
        </w:tabs>
        <w:ind w:left="0"/>
        <w:rPr>
          <w:rFonts w:ascii="Times New Roman" w:hAnsi="Times New Roman" w:cs="Times New Roman"/>
          <w:color w:val="1F4E79" w:themeColor="accent1" w:themeShade="80"/>
        </w:rPr>
      </w:pPr>
    </w:p>
    <w:p w14:paraId="59F670ED" w14:textId="7657A984" w:rsidR="001565B7" w:rsidRPr="00B142DC" w:rsidRDefault="001565B7" w:rsidP="009D2286">
      <w:pPr>
        <w:pStyle w:val="ListParagraph"/>
        <w:tabs>
          <w:tab w:val="left" w:pos="993"/>
        </w:tabs>
        <w:ind w:left="0"/>
        <w:rPr>
          <w:rFonts w:ascii="Times New Roman" w:hAnsi="Times New Roman" w:cs="Times New Roman"/>
          <w:i/>
          <w:iCs/>
        </w:rPr>
      </w:pPr>
      <w:r w:rsidRPr="00B142DC">
        <w:rPr>
          <w:rFonts w:ascii="Times New Roman" w:hAnsi="Times New Roman" w:cs="Times New Roman"/>
          <w:i/>
          <w:iCs/>
          <w:shd w:val="clear" w:color="auto" w:fill="FFFFFF"/>
        </w:rPr>
        <w:t>What dental drill do you use?</w:t>
      </w:r>
    </w:p>
    <w:p w14:paraId="50C0BC09" w14:textId="77777777" w:rsidR="00CF7DF6" w:rsidRDefault="00CF7DF6" w:rsidP="009D2286">
      <w:pPr>
        <w:pStyle w:val="ListParagraph"/>
        <w:tabs>
          <w:tab w:val="left" w:pos="993"/>
        </w:tabs>
        <w:ind w:left="0"/>
        <w:rPr>
          <w:rFonts w:ascii="Times New Roman" w:hAnsi="Times New Roman" w:cs="Times New Roman"/>
          <w:color w:val="FF0000"/>
        </w:rPr>
      </w:pPr>
    </w:p>
    <w:p w14:paraId="5E5712E1" w14:textId="77777777" w:rsidR="004C542D" w:rsidRPr="00B142DC" w:rsidRDefault="004C542D" w:rsidP="009D2286">
      <w:pPr>
        <w:pStyle w:val="ListParagraph"/>
        <w:tabs>
          <w:tab w:val="left" w:pos="993"/>
        </w:tabs>
        <w:ind w:left="0"/>
        <w:rPr>
          <w:rFonts w:ascii="Times New Roman" w:hAnsi="Times New Roman" w:cs="Times New Roman"/>
          <w:color w:val="FF0000"/>
        </w:rPr>
      </w:pPr>
      <w:r w:rsidRPr="00B142DC">
        <w:rPr>
          <w:rFonts w:ascii="Times New Roman" w:hAnsi="Times New Roman" w:cs="Times New Roman"/>
          <w:color w:val="FF0000"/>
        </w:rPr>
        <w:t xml:space="preserve">Any stock dental </w:t>
      </w:r>
      <w:proofErr w:type="gramStart"/>
      <w:r w:rsidRPr="00B142DC">
        <w:rPr>
          <w:rFonts w:ascii="Times New Roman" w:hAnsi="Times New Roman" w:cs="Times New Roman"/>
          <w:color w:val="FF0000"/>
        </w:rPr>
        <w:t>drill which fits the Midwest Regular Carbide Burs FG ¼</w:t>
      </w:r>
      <w:proofErr w:type="gramEnd"/>
      <w:r w:rsidRPr="00B142DC">
        <w:rPr>
          <w:rFonts w:ascii="Times New Roman" w:hAnsi="Times New Roman" w:cs="Times New Roman"/>
          <w:color w:val="FF0000"/>
        </w:rPr>
        <w:t xml:space="preserve"> will do</w:t>
      </w:r>
      <w:r w:rsidR="00896F47" w:rsidRPr="00B142DC">
        <w:rPr>
          <w:rFonts w:ascii="Times New Roman" w:hAnsi="Times New Roman" w:cs="Times New Roman"/>
          <w:color w:val="FF0000"/>
        </w:rPr>
        <w:t xml:space="preserve"> (see above)</w:t>
      </w:r>
      <w:r w:rsidRPr="00B142DC">
        <w:rPr>
          <w:rFonts w:ascii="Times New Roman" w:hAnsi="Times New Roman" w:cs="Times New Roman"/>
          <w:color w:val="FF0000"/>
        </w:rPr>
        <w:t>.</w:t>
      </w:r>
    </w:p>
    <w:p w14:paraId="4D7C3953" w14:textId="77777777" w:rsidR="006F369F" w:rsidRPr="005C28F9" w:rsidRDefault="006F369F" w:rsidP="009D2286">
      <w:pPr>
        <w:pStyle w:val="ListParagraph"/>
        <w:tabs>
          <w:tab w:val="left" w:pos="993"/>
        </w:tabs>
        <w:ind w:left="0"/>
        <w:rPr>
          <w:rFonts w:ascii="Times New Roman" w:hAnsi="Times New Roman" w:cs="Times New Roman"/>
          <w:color w:val="1F4E79" w:themeColor="accent1" w:themeShade="80"/>
        </w:rPr>
      </w:pPr>
    </w:p>
    <w:p w14:paraId="31AFFB19" w14:textId="77777777" w:rsidR="001565B7" w:rsidRPr="00B142DC" w:rsidRDefault="001565B7" w:rsidP="009D2286">
      <w:pPr>
        <w:pStyle w:val="ListParagraph"/>
        <w:tabs>
          <w:tab w:val="left" w:pos="993"/>
        </w:tabs>
        <w:ind w:left="0"/>
        <w:rPr>
          <w:rFonts w:ascii="Times New Roman" w:hAnsi="Times New Roman" w:cs="Times New Roman"/>
          <w:i/>
          <w:iCs/>
        </w:rPr>
      </w:pPr>
      <w:r w:rsidRPr="00B142DC">
        <w:rPr>
          <w:rFonts w:ascii="Times New Roman" w:hAnsi="Times New Roman" w:cs="Times New Roman"/>
          <w:i/>
          <w:iCs/>
          <w:shd w:val="clear" w:color="auto" w:fill="FFFFFF"/>
        </w:rPr>
        <w:t>What do you do if you break through the bone?</w:t>
      </w:r>
    </w:p>
    <w:p w14:paraId="0CFA7DC3" w14:textId="77777777" w:rsidR="00CF7DF6" w:rsidRDefault="00CF7DF6">
      <w:pPr>
        <w:pStyle w:val="ListParagraph"/>
        <w:tabs>
          <w:tab w:val="left" w:pos="993"/>
        </w:tabs>
        <w:ind w:left="0"/>
        <w:rPr>
          <w:rFonts w:ascii="Times New Roman" w:hAnsi="Times New Roman" w:cs="Times New Roman"/>
          <w:color w:val="FF0000"/>
        </w:rPr>
      </w:pPr>
    </w:p>
    <w:p w14:paraId="4740AEAC" w14:textId="055654D3" w:rsidR="00F421B1" w:rsidRPr="00B142DC" w:rsidRDefault="000D2C4A">
      <w:pPr>
        <w:pStyle w:val="ListParagraph"/>
        <w:tabs>
          <w:tab w:val="left" w:pos="993"/>
        </w:tabs>
        <w:ind w:left="0"/>
        <w:rPr>
          <w:rFonts w:ascii="Times New Roman" w:hAnsi="Times New Roman" w:cs="Times New Roman"/>
          <w:color w:val="FF0000"/>
        </w:rPr>
      </w:pPr>
      <w:r w:rsidRPr="00B142DC">
        <w:rPr>
          <w:rFonts w:ascii="Times New Roman" w:hAnsi="Times New Roman" w:cs="Times New Roman"/>
          <w:color w:val="FF0000"/>
        </w:rPr>
        <w:t>The bone should never be broken through.</w:t>
      </w:r>
      <w:r w:rsidR="00B37D65" w:rsidRPr="00B142DC">
        <w:rPr>
          <w:rFonts w:ascii="Times New Roman" w:hAnsi="Times New Roman" w:cs="Times New Roman"/>
          <w:color w:val="FF0000"/>
        </w:rPr>
        <w:t xml:space="preserve"> </w:t>
      </w:r>
      <w:r w:rsidR="00B37D65" w:rsidRPr="00B142DC">
        <w:rPr>
          <w:rFonts w:ascii="Times New Roman" w:hAnsi="Times New Roman" w:cs="Times New Roman"/>
          <w:noProof/>
          <w:color w:val="FF0000"/>
        </w:rPr>
        <w:t>Nevertheless</w:t>
      </w:r>
      <w:r w:rsidR="00B37D65" w:rsidRPr="00B142DC">
        <w:rPr>
          <w:rFonts w:ascii="Times New Roman" w:hAnsi="Times New Roman" w:cs="Times New Roman"/>
          <w:color w:val="FF0000"/>
        </w:rPr>
        <w:t xml:space="preserve"> we added the below for troubleshooting</w:t>
      </w:r>
      <w:r w:rsidR="00B714EB" w:rsidRPr="005C28F9">
        <w:rPr>
          <w:rFonts w:ascii="Times New Roman" w:hAnsi="Times New Roman" w:cs="Times New Roman"/>
          <w:color w:val="FF0000"/>
        </w:rPr>
        <w:t xml:space="preserve"> </w:t>
      </w:r>
      <w:r w:rsidR="00B714EB" w:rsidRPr="005C28F9">
        <w:rPr>
          <w:rStyle w:val="apple-converted-space"/>
          <w:rFonts w:ascii="Times New Roman" w:hAnsi="Times New Roman" w:cs="Times New Roman"/>
          <w:color w:val="FF0000"/>
          <w:shd w:val="clear" w:color="auto" w:fill="FFFFFF"/>
        </w:rPr>
        <w:t>(Page 6, line 12)</w:t>
      </w:r>
      <w:r w:rsidR="00B714EB" w:rsidRPr="005C28F9">
        <w:rPr>
          <w:rFonts w:ascii="Times New Roman" w:hAnsi="Times New Roman" w:cs="Times New Roman"/>
          <w:color w:val="FF0000"/>
          <w:shd w:val="clear" w:color="auto" w:fill="FFFFFF"/>
        </w:rPr>
        <w:t>:</w:t>
      </w:r>
      <w:r w:rsidR="00B714EB" w:rsidRPr="005C28F9">
        <w:rPr>
          <w:rFonts w:ascii="Times New Roman" w:hAnsi="Times New Roman" w:cs="Times New Roman"/>
          <w:color w:val="FF0000"/>
        </w:rPr>
        <w:br/>
      </w:r>
    </w:p>
    <w:p w14:paraId="35AD5C05" w14:textId="2C5ADFA1" w:rsidR="001565B7" w:rsidRPr="00B142DC" w:rsidRDefault="00B37D65" w:rsidP="00B714EB">
      <w:pPr>
        <w:tabs>
          <w:tab w:val="left" w:pos="720"/>
          <w:tab w:val="left" w:pos="993"/>
        </w:tabs>
        <w:ind w:left="720" w:right="720"/>
        <w:rPr>
          <w:rFonts w:ascii="Times New Roman" w:hAnsi="Times New Roman" w:cs="Times New Roman"/>
          <w:color w:val="0000FF"/>
          <w:sz w:val="24"/>
          <w:szCs w:val="24"/>
          <w:lang w:eastAsia="zh-CN"/>
        </w:rPr>
      </w:pPr>
      <w:r w:rsidRPr="00B142DC">
        <w:rPr>
          <w:rFonts w:ascii="Times New Roman" w:hAnsi="Times New Roman" w:cs="Times New Roman"/>
          <w:color w:val="0000FF"/>
          <w:sz w:val="24"/>
          <w:szCs w:val="24"/>
          <w:lang w:eastAsia="zh-CN"/>
        </w:rPr>
        <w:t xml:space="preserve">Note: If blood rushes out of an area, it may suggest that the </w:t>
      </w:r>
      <w:proofErr w:type="spellStart"/>
      <w:r w:rsidRPr="00B142DC">
        <w:rPr>
          <w:rFonts w:ascii="Times New Roman" w:hAnsi="Times New Roman" w:cs="Times New Roman"/>
          <w:color w:val="0000FF"/>
          <w:sz w:val="24"/>
          <w:szCs w:val="24"/>
          <w:lang w:eastAsia="zh-CN"/>
        </w:rPr>
        <w:t>dura</w:t>
      </w:r>
      <w:proofErr w:type="spellEnd"/>
      <w:r w:rsidRPr="00B142DC">
        <w:rPr>
          <w:rFonts w:ascii="Times New Roman" w:hAnsi="Times New Roman" w:cs="Times New Roman"/>
          <w:color w:val="0000FF"/>
          <w:sz w:val="24"/>
          <w:szCs w:val="24"/>
          <w:lang w:eastAsia="zh-CN"/>
        </w:rPr>
        <w:t xml:space="preserve"> has been damaged; if this is the case, place a semi-wet gel foam over the area and try to soak up the blood while gently applying pressure to the gel foam with a cotton tip swab.</w:t>
      </w:r>
    </w:p>
    <w:p w14:paraId="56AFEEE0" w14:textId="1C614BAA" w:rsidR="00896F47" w:rsidRPr="00B142DC" w:rsidRDefault="00740AFB">
      <w:pPr>
        <w:tabs>
          <w:tab w:val="left" w:pos="993"/>
        </w:tabs>
        <w:rPr>
          <w:rFonts w:ascii="Times New Roman" w:hAnsi="Times New Roman" w:cs="Times New Roman"/>
          <w:color w:val="FF0000"/>
          <w:sz w:val="24"/>
          <w:szCs w:val="24"/>
          <w:lang w:eastAsia="zh-CN"/>
        </w:rPr>
      </w:pPr>
      <w:r w:rsidRPr="005C28F9">
        <w:rPr>
          <w:rFonts w:ascii="Times New Roman" w:hAnsi="Times New Roman" w:cs="Times New Roman"/>
          <w:color w:val="FF0000"/>
          <w:sz w:val="24"/>
          <w:szCs w:val="24"/>
          <w:lang w:eastAsia="zh-CN"/>
        </w:rPr>
        <w:t xml:space="preserve">We have added the following text </w:t>
      </w:r>
      <w:r w:rsidR="00896F47" w:rsidRPr="00B142DC">
        <w:rPr>
          <w:rFonts w:ascii="Times New Roman" w:hAnsi="Times New Roman" w:cs="Times New Roman"/>
          <w:color w:val="FF0000"/>
          <w:sz w:val="24"/>
          <w:szCs w:val="24"/>
          <w:lang w:eastAsia="zh-CN"/>
        </w:rPr>
        <w:t>to section 6</w:t>
      </w:r>
      <w:r w:rsidRPr="00B142DC">
        <w:rPr>
          <w:rFonts w:ascii="Times New Roman" w:hAnsi="Times New Roman" w:cs="Times New Roman"/>
          <w:color w:val="FF0000"/>
          <w:sz w:val="24"/>
          <w:szCs w:val="24"/>
          <w:lang w:eastAsia="zh-CN"/>
        </w:rPr>
        <w:t xml:space="preserve"> </w:t>
      </w:r>
      <w:r w:rsidRPr="005C28F9">
        <w:rPr>
          <w:rStyle w:val="apple-converted-space"/>
          <w:rFonts w:ascii="Times New Roman" w:hAnsi="Times New Roman" w:cs="Times New Roman"/>
          <w:color w:val="FF0000"/>
          <w:sz w:val="24"/>
          <w:szCs w:val="24"/>
          <w:shd w:val="clear" w:color="auto" w:fill="FFFFFF"/>
        </w:rPr>
        <w:t xml:space="preserve">(Page </w:t>
      </w:r>
      <w:r w:rsidRPr="00B142DC">
        <w:rPr>
          <w:rStyle w:val="apple-converted-space"/>
          <w:rFonts w:ascii="Times New Roman" w:hAnsi="Times New Roman" w:cs="Times New Roman"/>
          <w:color w:val="FF0000"/>
          <w:sz w:val="24"/>
          <w:szCs w:val="24"/>
          <w:shd w:val="clear" w:color="auto" w:fill="FFFFFF"/>
        </w:rPr>
        <w:t>8</w:t>
      </w:r>
      <w:r w:rsidRPr="005C28F9">
        <w:rPr>
          <w:rStyle w:val="apple-converted-space"/>
          <w:rFonts w:ascii="Times New Roman" w:hAnsi="Times New Roman" w:cs="Times New Roman"/>
          <w:color w:val="FF0000"/>
          <w:sz w:val="24"/>
          <w:szCs w:val="24"/>
          <w:shd w:val="clear" w:color="auto" w:fill="FFFFFF"/>
        </w:rPr>
        <w:t xml:space="preserve">, line </w:t>
      </w:r>
      <w:r w:rsidRPr="00B142DC">
        <w:rPr>
          <w:rStyle w:val="apple-converted-space"/>
          <w:rFonts w:ascii="Times New Roman" w:hAnsi="Times New Roman" w:cs="Times New Roman"/>
          <w:color w:val="FF0000"/>
          <w:sz w:val="24"/>
          <w:szCs w:val="24"/>
          <w:shd w:val="clear" w:color="auto" w:fill="FFFFFF"/>
        </w:rPr>
        <w:t>1</w:t>
      </w:r>
      <w:r w:rsidRPr="005C28F9">
        <w:rPr>
          <w:rStyle w:val="apple-converted-space"/>
          <w:rFonts w:ascii="Times New Roman" w:hAnsi="Times New Roman" w:cs="Times New Roman"/>
          <w:color w:val="FF0000"/>
          <w:sz w:val="24"/>
          <w:szCs w:val="24"/>
          <w:shd w:val="clear" w:color="auto" w:fill="FFFFFF"/>
        </w:rPr>
        <w:t>)</w:t>
      </w:r>
      <w:r w:rsidRPr="00B142DC">
        <w:rPr>
          <w:rFonts w:ascii="Times New Roman" w:hAnsi="Times New Roman" w:cs="Times New Roman"/>
          <w:color w:val="FF0000"/>
          <w:sz w:val="24"/>
          <w:szCs w:val="24"/>
          <w:lang w:eastAsia="zh-CN"/>
        </w:rPr>
        <w:t>:</w:t>
      </w:r>
    </w:p>
    <w:p w14:paraId="366BF705" w14:textId="5BA08209" w:rsidR="00896F47" w:rsidRPr="00B142DC" w:rsidRDefault="00B05D6A" w:rsidP="00740AFB">
      <w:pPr>
        <w:tabs>
          <w:tab w:val="left" w:pos="993"/>
        </w:tabs>
        <w:ind w:left="720" w:right="720"/>
        <w:rPr>
          <w:rFonts w:ascii="Times New Roman" w:hAnsi="Times New Roman" w:cs="Times New Roman"/>
          <w:color w:val="0000FF"/>
          <w:sz w:val="24"/>
          <w:szCs w:val="24"/>
          <w:lang w:eastAsia="zh-CN"/>
        </w:rPr>
      </w:pPr>
      <w:r w:rsidRPr="00B142DC">
        <w:rPr>
          <w:rFonts w:ascii="Times New Roman" w:hAnsi="Times New Roman" w:cs="Times New Roman"/>
          <w:color w:val="0000FF"/>
          <w:sz w:val="24"/>
          <w:szCs w:val="24"/>
          <w:lang w:eastAsia="zh-CN"/>
        </w:rPr>
        <w:t xml:space="preserve">During the craniotomy or </w:t>
      </w:r>
      <w:proofErr w:type="spellStart"/>
      <w:r w:rsidRPr="00B142DC">
        <w:rPr>
          <w:rFonts w:ascii="Times New Roman" w:hAnsi="Times New Roman" w:cs="Times New Roman"/>
          <w:color w:val="0000FF"/>
          <w:sz w:val="24"/>
          <w:szCs w:val="24"/>
          <w:lang w:eastAsia="zh-CN"/>
        </w:rPr>
        <w:t>durotomy</w:t>
      </w:r>
      <w:proofErr w:type="spellEnd"/>
      <w:r w:rsidRPr="00B142DC">
        <w:rPr>
          <w:rFonts w:ascii="Times New Roman" w:hAnsi="Times New Roman" w:cs="Times New Roman"/>
          <w:color w:val="0000FF"/>
          <w:sz w:val="24"/>
          <w:szCs w:val="24"/>
          <w:lang w:eastAsia="zh-CN"/>
        </w:rPr>
        <w:t>, the brain may sustain damage, such as if the drill punches through the bone into the brain</w:t>
      </w:r>
      <w:r w:rsidR="00896F47" w:rsidRPr="00B142DC">
        <w:rPr>
          <w:rFonts w:ascii="Times New Roman" w:hAnsi="Times New Roman" w:cs="Times New Roman"/>
          <w:color w:val="0000FF"/>
          <w:sz w:val="24"/>
          <w:szCs w:val="24"/>
          <w:lang w:eastAsia="zh-CN"/>
        </w:rPr>
        <w:t>.</w:t>
      </w:r>
    </w:p>
    <w:p w14:paraId="66F04704" w14:textId="77777777" w:rsidR="001565B7" w:rsidRPr="00B142DC" w:rsidRDefault="001565B7" w:rsidP="009D2286">
      <w:pPr>
        <w:tabs>
          <w:tab w:val="left" w:pos="993"/>
        </w:tabs>
        <w:rPr>
          <w:rFonts w:ascii="Times New Roman" w:hAnsi="Times New Roman" w:cs="Times New Roman"/>
          <w:i/>
          <w:iCs/>
          <w:color w:val="222222"/>
          <w:sz w:val="24"/>
          <w:szCs w:val="24"/>
          <w:shd w:val="clear" w:color="auto" w:fill="FFFFFF"/>
        </w:rPr>
      </w:pPr>
      <w:r w:rsidRPr="00B142DC">
        <w:rPr>
          <w:rFonts w:ascii="Times New Roman" w:hAnsi="Times New Roman" w:cs="Times New Roman"/>
          <w:i/>
          <w:iCs/>
          <w:color w:val="222222"/>
          <w:sz w:val="24"/>
          <w:szCs w:val="24"/>
          <w:shd w:val="clear" w:color="auto" w:fill="FFFFFF"/>
        </w:rPr>
        <w:t>Is the bone thickness the same around the craniotomy?</w:t>
      </w:r>
    </w:p>
    <w:p w14:paraId="2AE15A3E" w14:textId="482DA022" w:rsidR="00F421B1" w:rsidRPr="00B142DC" w:rsidRDefault="00F421B1">
      <w:pPr>
        <w:tabs>
          <w:tab w:val="left" w:pos="993"/>
        </w:tabs>
        <w:rPr>
          <w:rFonts w:ascii="Times New Roman" w:hAnsi="Times New Roman" w:cs="Times New Roman"/>
          <w:color w:val="FF0000"/>
          <w:sz w:val="24"/>
          <w:szCs w:val="24"/>
        </w:rPr>
      </w:pPr>
      <w:r w:rsidRPr="00B142DC">
        <w:rPr>
          <w:rFonts w:ascii="Times New Roman" w:hAnsi="Times New Roman" w:cs="Times New Roman"/>
          <w:color w:val="FF0000"/>
          <w:sz w:val="24"/>
          <w:szCs w:val="24"/>
        </w:rPr>
        <w:t xml:space="preserve">The bone does not have even thickness. </w:t>
      </w:r>
      <w:r w:rsidR="00740AFB" w:rsidRPr="005C28F9">
        <w:rPr>
          <w:rFonts w:ascii="Times New Roman" w:hAnsi="Times New Roman" w:cs="Times New Roman"/>
          <w:color w:val="FF0000"/>
          <w:sz w:val="24"/>
          <w:szCs w:val="24"/>
        </w:rPr>
        <w:t>We now have a</w:t>
      </w:r>
      <w:r w:rsidR="001565B7" w:rsidRPr="00B142DC">
        <w:rPr>
          <w:rFonts w:ascii="Times New Roman" w:hAnsi="Times New Roman" w:cs="Times New Roman"/>
          <w:color w:val="FF0000"/>
          <w:sz w:val="24"/>
          <w:szCs w:val="24"/>
        </w:rPr>
        <w:t>dded the below to 3.</w:t>
      </w:r>
      <w:r w:rsidR="00740AFB" w:rsidRPr="005C28F9">
        <w:rPr>
          <w:rFonts w:ascii="Times New Roman" w:hAnsi="Times New Roman" w:cs="Times New Roman"/>
          <w:color w:val="FF0000"/>
          <w:sz w:val="24"/>
          <w:szCs w:val="24"/>
        </w:rPr>
        <w:t xml:space="preserve">5. </w:t>
      </w:r>
      <w:r w:rsidR="00740AFB" w:rsidRPr="005C28F9">
        <w:rPr>
          <w:rStyle w:val="apple-converted-space"/>
          <w:rFonts w:ascii="Times New Roman" w:hAnsi="Times New Roman" w:cs="Times New Roman"/>
          <w:color w:val="FF0000"/>
          <w:sz w:val="24"/>
          <w:szCs w:val="24"/>
          <w:shd w:val="clear" w:color="auto" w:fill="FFFFFF"/>
        </w:rPr>
        <w:t xml:space="preserve">(Page </w:t>
      </w:r>
      <w:r w:rsidR="00740AFB" w:rsidRPr="00B142DC">
        <w:rPr>
          <w:rStyle w:val="apple-converted-space"/>
          <w:rFonts w:ascii="Times New Roman" w:hAnsi="Times New Roman" w:cs="Times New Roman"/>
          <w:color w:val="FF0000"/>
          <w:sz w:val="24"/>
          <w:szCs w:val="24"/>
          <w:shd w:val="clear" w:color="auto" w:fill="FFFFFF"/>
        </w:rPr>
        <w:t>6</w:t>
      </w:r>
      <w:r w:rsidR="00740AFB" w:rsidRPr="005C28F9">
        <w:rPr>
          <w:rStyle w:val="apple-converted-space"/>
          <w:rFonts w:ascii="Times New Roman" w:hAnsi="Times New Roman" w:cs="Times New Roman"/>
          <w:color w:val="FF0000"/>
          <w:sz w:val="24"/>
          <w:szCs w:val="24"/>
          <w:shd w:val="clear" w:color="auto" w:fill="FFFFFF"/>
        </w:rPr>
        <w:t xml:space="preserve">, line </w:t>
      </w:r>
      <w:r w:rsidR="00740AFB" w:rsidRPr="00B142DC">
        <w:rPr>
          <w:rStyle w:val="apple-converted-space"/>
          <w:rFonts w:ascii="Times New Roman" w:hAnsi="Times New Roman" w:cs="Times New Roman"/>
          <w:color w:val="FF0000"/>
          <w:sz w:val="24"/>
          <w:szCs w:val="24"/>
          <w:shd w:val="clear" w:color="auto" w:fill="FFFFFF"/>
        </w:rPr>
        <w:t>4</w:t>
      </w:r>
      <w:r w:rsidR="00740AFB" w:rsidRPr="005C28F9">
        <w:rPr>
          <w:rStyle w:val="apple-converted-space"/>
          <w:rFonts w:ascii="Times New Roman" w:hAnsi="Times New Roman" w:cs="Times New Roman"/>
          <w:color w:val="FF0000"/>
          <w:sz w:val="24"/>
          <w:szCs w:val="24"/>
          <w:shd w:val="clear" w:color="auto" w:fill="FFFFFF"/>
        </w:rPr>
        <w:t>)</w:t>
      </w:r>
      <w:r w:rsidR="00740AFB" w:rsidRPr="005C28F9">
        <w:rPr>
          <w:rFonts w:ascii="Times New Roman" w:hAnsi="Times New Roman" w:cs="Times New Roman"/>
          <w:color w:val="FF0000"/>
          <w:sz w:val="24"/>
          <w:szCs w:val="24"/>
          <w:lang w:eastAsia="zh-CN"/>
        </w:rPr>
        <w:t>:</w:t>
      </w:r>
    </w:p>
    <w:p w14:paraId="7EFCAB01" w14:textId="77777777" w:rsidR="00740AFB" w:rsidRPr="00B142DC" w:rsidRDefault="00740AFB" w:rsidP="00740AFB">
      <w:pPr>
        <w:pStyle w:val="ListParagraph"/>
        <w:tabs>
          <w:tab w:val="left" w:pos="993"/>
        </w:tabs>
        <w:ind w:right="720"/>
        <w:rPr>
          <w:rFonts w:ascii="Times New Roman" w:hAnsi="Times New Roman" w:cs="Times New Roman"/>
          <w:color w:val="0000FF"/>
          <w:lang w:eastAsia="zh-CN"/>
        </w:rPr>
      </w:pPr>
      <w:r w:rsidRPr="00B142DC">
        <w:rPr>
          <w:rFonts w:ascii="Times New Roman" w:hAnsi="Times New Roman" w:cs="Times New Roman"/>
          <w:color w:val="0000FF"/>
          <w:lang w:eastAsia="zh-CN"/>
        </w:rPr>
        <w:t xml:space="preserve">Caution: The skull is uneven in thickness. For example, the parietal-temporal ridge is the thickest area, while skull regions near the midline and squamosal landmarks are relatively thin. </w:t>
      </w:r>
    </w:p>
    <w:p w14:paraId="33827C34" w14:textId="77777777" w:rsidR="00740AFB" w:rsidRPr="005C28F9" w:rsidRDefault="00740AFB" w:rsidP="009D2286">
      <w:pPr>
        <w:pStyle w:val="ListParagraph"/>
        <w:tabs>
          <w:tab w:val="left" w:pos="993"/>
        </w:tabs>
        <w:ind w:left="0"/>
        <w:rPr>
          <w:rFonts w:ascii="Times New Roman" w:hAnsi="Times New Roman" w:cs="Times New Roman"/>
          <w:color w:val="385623" w:themeColor="accent6" w:themeShade="80"/>
          <w:lang w:eastAsia="zh-CN"/>
        </w:rPr>
      </w:pPr>
    </w:p>
    <w:p w14:paraId="69391DFA" w14:textId="77777777" w:rsidR="006C4FE6" w:rsidRPr="00B142DC" w:rsidRDefault="000E1462" w:rsidP="009D2286">
      <w:pPr>
        <w:pStyle w:val="ListParagraph"/>
        <w:tabs>
          <w:tab w:val="left" w:pos="993"/>
        </w:tabs>
        <w:ind w:left="0"/>
        <w:rPr>
          <w:rFonts w:ascii="Times New Roman" w:hAnsi="Times New Roman" w:cs="Times New Roman"/>
          <w:i/>
          <w:iCs/>
          <w:color w:val="222222"/>
          <w:shd w:val="clear" w:color="auto" w:fill="FFFFFF"/>
        </w:rPr>
      </w:pPr>
      <w:r w:rsidRPr="00B142DC">
        <w:rPr>
          <w:rFonts w:ascii="Times New Roman" w:hAnsi="Times New Roman" w:cs="Times New Roman"/>
          <w:i/>
          <w:iCs/>
          <w:color w:val="000000" w:themeColor="text1"/>
          <w:shd w:val="clear" w:color="auto" w:fill="FFFFFF"/>
        </w:rPr>
        <w:t>11. Do you need cracks in the bone before stopping with drilling? What typical magnification are you using during this process?</w:t>
      </w:r>
    </w:p>
    <w:p w14:paraId="4F3FE6B2" w14:textId="77777777" w:rsidR="00EB5E2C" w:rsidRPr="005C28F9" w:rsidRDefault="00EB5E2C" w:rsidP="009D2286">
      <w:pPr>
        <w:pStyle w:val="ListParagraph"/>
        <w:tabs>
          <w:tab w:val="left" w:pos="993"/>
        </w:tabs>
        <w:ind w:left="0"/>
        <w:rPr>
          <w:rFonts w:ascii="Times New Roman" w:hAnsi="Times New Roman" w:cs="Times New Roman"/>
          <w:color w:val="222222"/>
        </w:rPr>
      </w:pPr>
    </w:p>
    <w:p w14:paraId="61822390" w14:textId="1BC4D472" w:rsidR="00EB5E2C" w:rsidRPr="00B142DC" w:rsidRDefault="00EB5E2C">
      <w:pPr>
        <w:pStyle w:val="ListParagraph"/>
        <w:tabs>
          <w:tab w:val="left" w:pos="993"/>
        </w:tabs>
        <w:ind w:left="0"/>
        <w:rPr>
          <w:rFonts w:ascii="Times New Roman" w:hAnsi="Times New Roman" w:cs="Times New Roman"/>
          <w:color w:val="FF0000"/>
        </w:rPr>
      </w:pPr>
      <w:r w:rsidRPr="00B142DC">
        <w:rPr>
          <w:rFonts w:ascii="Times New Roman" w:hAnsi="Times New Roman" w:cs="Times New Roman"/>
          <w:color w:val="FF0000"/>
        </w:rPr>
        <w:t xml:space="preserve">The </w:t>
      </w:r>
      <w:r w:rsidR="00D02019" w:rsidRPr="00B142DC">
        <w:rPr>
          <w:rFonts w:ascii="Times New Roman" w:hAnsi="Times New Roman" w:cs="Times New Roman"/>
          <w:color w:val="FF0000"/>
        </w:rPr>
        <w:t>skull should</w:t>
      </w:r>
      <w:r w:rsidRPr="00B142DC">
        <w:rPr>
          <w:rFonts w:ascii="Times New Roman" w:hAnsi="Times New Roman" w:cs="Times New Roman"/>
          <w:color w:val="FF0000"/>
        </w:rPr>
        <w:t xml:space="preserve"> never “crack”</w:t>
      </w:r>
      <w:r w:rsidR="00D02019" w:rsidRPr="00B142DC">
        <w:rPr>
          <w:rFonts w:ascii="Times New Roman" w:hAnsi="Times New Roman" w:cs="Times New Roman"/>
          <w:color w:val="FF0000"/>
        </w:rPr>
        <w:t xml:space="preserve"> as</w:t>
      </w:r>
      <w:r w:rsidRPr="00B142DC">
        <w:rPr>
          <w:rFonts w:ascii="Times New Roman" w:hAnsi="Times New Roman" w:cs="Times New Roman"/>
          <w:color w:val="FF0000"/>
        </w:rPr>
        <w:t xml:space="preserve"> it is not that bri</w:t>
      </w:r>
      <w:r w:rsidR="00D02019" w:rsidRPr="00B142DC">
        <w:rPr>
          <w:rFonts w:ascii="Times New Roman" w:hAnsi="Times New Roman" w:cs="Times New Roman"/>
          <w:color w:val="FF0000"/>
        </w:rPr>
        <w:t>t</w:t>
      </w:r>
      <w:r w:rsidRPr="00B142DC">
        <w:rPr>
          <w:rFonts w:ascii="Times New Roman" w:hAnsi="Times New Roman" w:cs="Times New Roman"/>
          <w:color w:val="FF0000"/>
        </w:rPr>
        <w:t xml:space="preserve">tle. </w:t>
      </w:r>
      <w:r w:rsidR="001A262B" w:rsidRPr="00B142DC">
        <w:rPr>
          <w:rFonts w:ascii="Times New Roman" w:hAnsi="Times New Roman" w:cs="Times New Roman"/>
          <w:color w:val="FF0000"/>
        </w:rPr>
        <w:t>Make sure to moisten the brain often.</w:t>
      </w:r>
      <w:r w:rsidR="00B05D6A" w:rsidRPr="00B142DC">
        <w:rPr>
          <w:rFonts w:ascii="Times New Roman" w:hAnsi="Times New Roman" w:cs="Times New Roman"/>
          <w:color w:val="FF0000"/>
        </w:rPr>
        <w:t xml:space="preserve"> We use 0.7 – 4.5 x magnification. </w:t>
      </w:r>
      <w:r w:rsidR="00D71A21" w:rsidRPr="005C28F9">
        <w:rPr>
          <w:rFonts w:ascii="Times New Roman" w:hAnsi="Times New Roman" w:cs="Times New Roman"/>
          <w:color w:val="FF0000"/>
        </w:rPr>
        <w:t xml:space="preserve">We have added the following text </w:t>
      </w:r>
      <w:r w:rsidR="00B05D6A" w:rsidRPr="00B142DC">
        <w:rPr>
          <w:rFonts w:ascii="Times New Roman" w:hAnsi="Times New Roman" w:cs="Times New Roman"/>
          <w:color w:val="FF0000"/>
        </w:rPr>
        <w:t>to section 2.1</w:t>
      </w:r>
      <w:r w:rsidR="00D71A21" w:rsidRPr="005C28F9">
        <w:rPr>
          <w:rFonts w:ascii="Times New Roman" w:hAnsi="Times New Roman" w:cs="Times New Roman"/>
          <w:color w:val="FF0000"/>
        </w:rPr>
        <w:t xml:space="preserve"> (Page 4, line 29)</w:t>
      </w:r>
      <w:r w:rsidR="00B05D6A" w:rsidRPr="00B142DC">
        <w:rPr>
          <w:rFonts w:ascii="Times New Roman" w:hAnsi="Times New Roman" w:cs="Times New Roman"/>
          <w:color w:val="FF0000"/>
        </w:rPr>
        <w:t>:</w:t>
      </w:r>
    </w:p>
    <w:p w14:paraId="21DC2B7A" w14:textId="77777777" w:rsidR="00D71A21" w:rsidRPr="005C28F9" w:rsidRDefault="00D71A21" w:rsidP="009D2286">
      <w:pPr>
        <w:pStyle w:val="ListParagraph"/>
        <w:tabs>
          <w:tab w:val="left" w:pos="993"/>
        </w:tabs>
        <w:ind w:left="0"/>
        <w:rPr>
          <w:rFonts w:ascii="Times New Roman" w:hAnsi="Times New Roman" w:cs="Times New Roman"/>
          <w:color w:val="1F4E79" w:themeColor="accent1" w:themeShade="80"/>
        </w:rPr>
      </w:pPr>
    </w:p>
    <w:p w14:paraId="09808285" w14:textId="6916D8BA" w:rsidR="00B05D6A" w:rsidRPr="00B142DC" w:rsidRDefault="00B05D6A" w:rsidP="00B142DC">
      <w:pPr>
        <w:ind w:left="720" w:right="720"/>
        <w:jc w:val="both"/>
        <w:rPr>
          <w:rFonts w:ascii="Times New Roman" w:hAnsi="Times New Roman" w:cs="Times New Roman"/>
          <w:b/>
          <w:color w:val="0000FF"/>
          <w:lang w:eastAsia="zh-CN"/>
        </w:rPr>
      </w:pPr>
      <w:r w:rsidRPr="00B142DC">
        <w:rPr>
          <w:rFonts w:ascii="Times New Roman" w:hAnsi="Times New Roman" w:cs="Times New Roman"/>
          <w:color w:val="0000FF"/>
          <w:sz w:val="24"/>
          <w:szCs w:val="24"/>
          <w:lang w:eastAsia="zh-CN"/>
        </w:rPr>
        <w:t xml:space="preserve">Nearly all of these procedures should be performed while viewing the skull under a dissecting microscope (We use an Olympus SZ61 with 0.7 – 4.5 x power, depending on the situation). </w:t>
      </w:r>
    </w:p>
    <w:p w14:paraId="589B308A" w14:textId="77777777" w:rsidR="001A262B" w:rsidRPr="005C28F9" w:rsidRDefault="001A262B" w:rsidP="009D2286">
      <w:pPr>
        <w:pStyle w:val="ListParagraph"/>
        <w:tabs>
          <w:tab w:val="left" w:pos="993"/>
        </w:tabs>
        <w:ind w:left="0"/>
        <w:rPr>
          <w:rFonts w:ascii="Times New Roman" w:hAnsi="Times New Roman" w:cs="Times New Roman"/>
          <w:color w:val="222222"/>
        </w:rPr>
      </w:pPr>
    </w:p>
    <w:p w14:paraId="54A2072E" w14:textId="77777777" w:rsidR="006C4FE6" w:rsidRPr="00B142DC" w:rsidRDefault="000E1462" w:rsidP="009D2286">
      <w:pPr>
        <w:pStyle w:val="ListParagraph"/>
        <w:tabs>
          <w:tab w:val="left" w:pos="993"/>
        </w:tabs>
        <w:ind w:left="0"/>
        <w:rPr>
          <w:rStyle w:val="apple-converted-space"/>
          <w:rFonts w:ascii="Times New Roman" w:hAnsi="Times New Roman" w:cs="Times New Roman"/>
          <w:i/>
          <w:iCs/>
          <w:color w:val="000000" w:themeColor="text1"/>
          <w:shd w:val="clear" w:color="auto" w:fill="FFFFFF"/>
        </w:rPr>
      </w:pPr>
      <w:r w:rsidRPr="00B142DC">
        <w:rPr>
          <w:rFonts w:ascii="Times New Roman" w:hAnsi="Times New Roman" w:cs="Times New Roman"/>
          <w:i/>
          <w:iCs/>
          <w:color w:val="000000" w:themeColor="text1"/>
          <w:shd w:val="clear" w:color="auto" w:fill="FFFFFF"/>
        </w:rPr>
        <w:t>12. Wha</w:t>
      </w:r>
      <w:r w:rsidR="00D02019" w:rsidRPr="00B142DC">
        <w:rPr>
          <w:rFonts w:ascii="Times New Roman" w:hAnsi="Times New Roman" w:cs="Times New Roman"/>
          <w:i/>
          <w:iCs/>
          <w:color w:val="000000" w:themeColor="text1"/>
          <w:shd w:val="clear" w:color="auto" w:fill="FFFFFF"/>
        </w:rPr>
        <w:t>t instruments do you use for pr</w:t>
      </w:r>
      <w:r w:rsidRPr="00B142DC">
        <w:rPr>
          <w:rFonts w:ascii="Times New Roman" w:hAnsi="Times New Roman" w:cs="Times New Roman"/>
          <w:i/>
          <w:iCs/>
          <w:color w:val="000000" w:themeColor="text1"/>
          <w:shd w:val="clear" w:color="auto" w:fill="FFFFFF"/>
        </w:rPr>
        <w:t xml:space="preserve">ying the skull loose from the </w:t>
      </w:r>
      <w:proofErr w:type="spellStart"/>
      <w:r w:rsidRPr="00B142DC">
        <w:rPr>
          <w:rFonts w:ascii="Times New Roman" w:hAnsi="Times New Roman" w:cs="Times New Roman"/>
          <w:i/>
          <w:iCs/>
          <w:color w:val="000000" w:themeColor="text1"/>
          <w:shd w:val="clear" w:color="auto" w:fill="FFFFFF"/>
        </w:rPr>
        <w:t>dura</w:t>
      </w:r>
      <w:proofErr w:type="spellEnd"/>
      <w:r w:rsidRPr="00B142DC">
        <w:rPr>
          <w:rFonts w:ascii="Times New Roman" w:hAnsi="Times New Roman" w:cs="Times New Roman"/>
          <w:i/>
          <w:iCs/>
          <w:color w:val="000000" w:themeColor="text1"/>
          <w:shd w:val="clear" w:color="auto" w:fill="FFFFFF"/>
        </w:rPr>
        <w:t>?</w:t>
      </w:r>
      <w:r w:rsidRPr="00B142DC">
        <w:rPr>
          <w:rStyle w:val="apple-converted-space"/>
          <w:rFonts w:ascii="Times New Roman" w:hAnsi="Times New Roman" w:cs="Times New Roman"/>
          <w:i/>
          <w:iCs/>
          <w:color w:val="000000" w:themeColor="text1"/>
          <w:shd w:val="clear" w:color="auto" w:fill="FFFFFF"/>
        </w:rPr>
        <w:t> </w:t>
      </w:r>
    </w:p>
    <w:p w14:paraId="66FA62E0" w14:textId="77777777" w:rsidR="00287DDC" w:rsidRPr="005C28F9" w:rsidRDefault="00287DDC" w:rsidP="009D2286">
      <w:pPr>
        <w:pStyle w:val="ListParagraph"/>
        <w:tabs>
          <w:tab w:val="left" w:pos="993"/>
        </w:tabs>
        <w:ind w:left="0"/>
        <w:rPr>
          <w:rStyle w:val="apple-converted-space"/>
          <w:rFonts w:ascii="Times New Roman" w:hAnsi="Times New Roman" w:cs="Times New Roman"/>
          <w:color w:val="222222"/>
          <w:shd w:val="clear" w:color="auto" w:fill="FFFFFF"/>
        </w:rPr>
      </w:pPr>
    </w:p>
    <w:p w14:paraId="2EB00C2F" w14:textId="3C045F4D" w:rsidR="005A78F1" w:rsidRPr="005C28F9" w:rsidRDefault="005A78F1">
      <w:pPr>
        <w:pStyle w:val="ListParagraph"/>
        <w:tabs>
          <w:tab w:val="left" w:pos="993"/>
        </w:tabs>
        <w:ind w:left="0"/>
        <w:rPr>
          <w:rFonts w:ascii="Times New Roman" w:hAnsi="Times New Roman" w:cs="Times New Roman"/>
          <w:color w:val="222222"/>
        </w:rPr>
      </w:pPr>
      <w:r w:rsidRPr="005C28F9">
        <w:rPr>
          <w:rFonts w:ascii="Times New Roman" w:hAnsi="Times New Roman" w:cs="Times New Roman"/>
          <w:color w:val="222222"/>
        </w:rPr>
        <w:lastRenderedPageBreak/>
        <w:t xml:space="preserve"> </w:t>
      </w:r>
      <w:r w:rsidR="004D6246" w:rsidRPr="00B142DC">
        <w:rPr>
          <w:rFonts w:ascii="Times New Roman" w:hAnsi="Times New Roman" w:cs="Times New Roman"/>
          <w:color w:val="FF0000"/>
        </w:rPr>
        <w:t>We use</w:t>
      </w:r>
      <w:r w:rsidR="00287DDC" w:rsidRPr="00B142DC">
        <w:rPr>
          <w:rFonts w:ascii="Times New Roman" w:hAnsi="Times New Roman" w:cs="Times New Roman"/>
          <w:color w:val="FF0000"/>
        </w:rPr>
        <w:t xml:space="preserve"> </w:t>
      </w:r>
      <w:r w:rsidR="00287DDC" w:rsidRPr="00B142DC">
        <w:rPr>
          <w:rFonts w:ascii="Times New Roman" w:hAnsi="Times New Roman" w:cs="Times New Roman"/>
          <w:noProof/>
          <w:color w:val="FF0000"/>
        </w:rPr>
        <w:t>forceps</w:t>
      </w:r>
      <w:r w:rsidR="00746B3A" w:rsidRPr="005C28F9">
        <w:rPr>
          <w:rFonts w:ascii="Times New Roman" w:hAnsi="Times New Roman" w:cs="Times New Roman"/>
          <w:noProof/>
          <w:color w:val="FF0000"/>
        </w:rPr>
        <w:t xml:space="preserve"> for prying the skull loose from the dura. The following text is </w:t>
      </w:r>
      <w:r w:rsidR="00287DDC" w:rsidRPr="00B142DC">
        <w:rPr>
          <w:rFonts w:ascii="Times New Roman" w:hAnsi="Times New Roman" w:cs="Times New Roman"/>
          <w:color w:val="FF0000"/>
        </w:rPr>
        <w:t>added to 3.</w:t>
      </w:r>
      <w:r w:rsidR="00746B3A" w:rsidRPr="005C28F9">
        <w:rPr>
          <w:rFonts w:ascii="Times New Roman" w:hAnsi="Times New Roman" w:cs="Times New Roman"/>
          <w:color w:val="FF0000"/>
        </w:rPr>
        <w:t>10 (Page 6, line 29):</w:t>
      </w:r>
    </w:p>
    <w:p w14:paraId="32D034A0" w14:textId="77777777" w:rsidR="00287DDC" w:rsidRPr="005C28F9" w:rsidRDefault="00287DDC" w:rsidP="009D2286">
      <w:pPr>
        <w:pStyle w:val="ListParagraph"/>
        <w:tabs>
          <w:tab w:val="left" w:pos="993"/>
        </w:tabs>
        <w:ind w:left="0"/>
        <w:rPr>
          <w:rFonts w:ascii="Times New Roman" w:hAnsi="Times New Roman" w:cs="Times New Roman"/>
          <w:color w:val="222222"/>
        </w:rPr>
      </w:pPr>
    </w:p>
    <w:p w14:paraId="57F7F39D" w14:textId="77777777" w:rsidR="00746B3A" w:rsidRPr="00B142DC" w:rsidRDefault="00746B3A" w:rsidP="00746B3A">
      <w:pPr>
        <w:pStyle w:val="ListParagraph"/>
        <w:tabs>
          <w:tab w:val="left" w:pos="993"/>
        </w:tabs>
        <w:ind w:right="720"/>
        <w:rPr>
          <w:rFonts w:ascii="Times New Roman" w:hAnsi="Times New Roman" w:cs="Times New Roman"/>
          <w:color w:val="0000FF"/>
          <w:lang w:eastAsia="zh-CN"/>
        </w:rPr>
      </w:pPr>
      <w:r w:rsidRPr="00B142DC">
        <w:rPr>
          <w:rFonts w:ascii="Times New Roman" w:hAnsi="Times New Roman" w:cs="Times New Roman"/>
          <w:color w:val="0000FF"/>
          <w:lang w:eastAsia="zh-CN"/>
        </w:rPr>
        <w:t xml:space="preserve">Once the bone is loose and “floating” on the </w:t>
      </w:r>
      <w:proofErr w:type="spellStart"/>
      <w:r w:rsidRPr="00B142DC">
        <w:rPr>
          <w:rFonts w:ascii="Times New Roman" w:hAnsi="Times New Roman" w:cs="Times New Roman"/>
          <w:color w:val="0000FF"/>
          <w:lang w:eastAsia="zh-CN"/>
        </w:rPr>
        <w:t>dura</w:t>
      </w:r>
      <w:proofErr w:type="spellEnd"/>
      <w:r w:rsidRPr="00B142DC">
        <w:rPr>
          <w:rFonts w:ascii="Times New Roman" w:hAnsi="Times New Roman" w:cs="Times New Roman"/>
          <w:color w:val="0000FF"/>
          <w:lang w:eastAsia="zh-CN"/>
        </w:rPr>
        <w:t xml:space="preserve">, firmly grip the bone with forceps and lift the bone from the </w:t>
      </w:r>
      <w:proofErr w:type="spellStart"/>
      <w:r w:rsidRPr="00B142DC">
        <w:rPr>
          <w:rFonts w:ascii="Times New Roman" w:hAnsi="Times New Roman" w:cs="Times New Roman"/>
          <w:color w:val="0000FF"/>
          <w:lang w:eastAsia="zh-CN"/>
        </w:rPr>
        <w:t>dura</w:t>
      </w:r>
      <w:proofErr w:type="spellEnd"/>
      <w:r w:rsidRPr="00B142DC">
        <w:rPr>
          <w:rFonts w:ascii="Times New Roman" w:hAnsi="Times New Roman" w:cs="Times New Roman"/>
          <w:color w:val="0000FF"/>
          <w:lang w:eastAsia="zh-CN"/>
        </w:rPr>
        <w:t xml:space="preserve">. Keep the bone </w:t>
      </w:r>
      <w:proofErr w:type="gramStart"/>
      <w:r w:rsidRPr="00B142DC">
        <w:rPr>
          <w:rFonts w:ascii="Times New Roman" w:hAnsi="Times New Roman" w:cs="Times New Roman"/>
          <w:color w:val="0000FF"/>
          <w:lang w:eastAsia="zh-CN"/>
        </w:rPr>
        <w:t>horizontal,</w:t>
      </w:r>
      <w:proofErr w:type="gramEnd"/>
      <w:r w:rsidRPr="00B142DC">
        <w:rPr>
          <w:rFonts w:ascii="Times New Roman" w:hAnsi="Times New Roman" w:cs="Times New Roman"/>
          <w:color w:val="0000FF"/>
          <w:lang w:eastAsia="zh-CN"/>
        </w:rPr>
        <w:t xml:space="preserve"> otherwise the opposite edge may sink into the tissue. </w:t>
      </w:r>
    </w:p>
    <w:p w14:paraId="56BE7088" w14:textId="77777777" w:rsidR="005A78F1" w:rsidRPr="005C28F9" w:rsidRDefault="005A78F1" w:rsidP="00746B3A">
      <w:pPr>
        <w:pStyle w:val="ListParagraph"/>
        <w:tabs>
          <w:tab w:val="left" w:pos="993"/>
        </w:tabs>
        <w:ind w:right="720"/>
        <w:rPr>
          <w:rFonts w:ascii="Times New Roman" w:hAnsi="Times New Roman" w:cs="Times New Roman"/>
          <w:color w:val="222222"/>
          <w:shd w:val="clear" w:color="auto" w:fill="FFFFFF"/>
        </w:rPr>
      </w:pPr>
    </w:p>
    <w:p w14:paraId="62EFEEFD" w14:textId="77777777" w:rsidR="006C4FE6" w:rsidRPr="00B142DC" w:rsidRDefault="000E1462" w:rsidP="009D2286">
      <w:pPr>
        <w:pStyle w:val="ListParagraph"/>
        <w:tabs>
          <w:tab w:val="left" w:pos="993"/>
        </w:tabs>
        <w:ind w:left="0"/>
        <w:rPr>
          <w:rFonts w:ascii="Times New Roman" w:hAnsi="Times New Roman" w:cs="Times New Roman"/>
          <w:i/>
          <w:iCs/>
          <w:color w:val="000000" w:themeColor="text1"/>
          <w:shd w:val="clear" w:color="auto" w:fill="FFFFFF"/>
        </w:rPr>
      </w:pPr>
      <w:r w:rsidRPr="00B142DC">
        <w:rPr>
          <w:rFonts w:ascii="Times New Roman" w:hAnsi="Times New Roman" w:cs="Times New Roman"/>
          <w:i/>
          <w:iCs/>
          <w:color w:val="000000" w:themeColor="text1"/>
          <w:shd w:val="clear" w:color="auto" w:fill="FFFFFF"/>
        </w:rPr>
        <w:t>13. When irrigating the brain, add that the brain should not be pressed.</w:t>
      </w:r>
    </w:p>
    <w:p w14:paraId="29B05B18" w14:textId="77777777" w:rsidR="00287DDC" w:rsidRPr="005C28F9" w:rsidRDefault="00287DDC" w:rsidP="009D2286">
      <w:pPr>
        <w:pStyle w:val="ListParagraph"/>
        <w:tabs>
          <w:tab w:val="left" w:pos="993"/>
        </w:tabs>
        <w:ind w:left="0"/>
        <w:rPr>
          <w:rFonts w:ascii="Times New Roman" w:hAnsi="Times New Roman" w:cs="Times New Roman"/>
          <w:color w:val="222222"/>
          <w:shd w:val="clear" w:color="auto" w:fill="FFFFFF"/>
        </w:rPr>
      </w:pPr>
    </w:p>
    <w:p w14:paraId="6DA372DF" w14:textId="087BEC36" w:rsidR="00892FA6" w:rsidRPr="00B142DC" w:rsidRDefault="005B31E4">
      <w:pPr>
        <w:pStyle w:val="ListParagraph"/>
        <w:tabs>
          <w:tab w:val="left" w:pos="993"/>
        </w:tabs>
        <w:ind w:left="0"/>
        <w:rPr>
          <w:rFonts w:ascii="Times New Roman" w:hAnsi="Times New Roman" w:cs="Times New Roman"/>
          <w:color w:val="FF0000"/>
          <w:shd w:val="clear" w:color="auto" w:fill="FFFFFF"/>
        </w:rPr>
      </w:pPr>
      <w:r w:rsidRPr="005C28F9">
        <w:rPr>
          <w:rFonts w:ascii="Times New Roman" w:hAnsi="Times New Roman" w:cs="Times New Roman"/>
          <w:color w:val="FF0000"/>
          <w:shd w:val="clear" w:color="auto" w:fill="FFFFFF"/>
        </w:rPr>
        <w:t>We now have a</w:t>
      </w:r>
      <w:r w:rsidR="00287DDC" w:rsidRPr="00B142DC">
        <w:rPr>
          <w:rFonts w:ascii="Times New Roman" w:hAnsi="Times New Roman" w:cs="Times New Roman"/>
          <w:color w:val="FF0000"/>
          <w:shd w:val="clear" w:color="auto" w:fill="FFFFFF"/>
        </w:rPr>
        <w:t>dded</w:t>
      </w:r>
      <w:r w:rsidR="00CD508E" w:rsidRPr="00B142DC">
        <w:rPr>
          <w:rFonts w:ascii="Times New Roman" w:hAnsi="Times New Roman" w:cs="Times New Roman"/>
          <w:color w:val="FF0000"/>
          <w:shd w:val="clear" w:color="auto" w:fill="FFFFFF"/>
        </w:rPr>
        <w:t xml:space="preserve"> the </w:t>
      </w:r>
      <w:r w:rsidRPr="005C28F9">
        <w:rPr>
          <w:rFonts w:ascii="Times New Roman" w:hAnsi="Times New Roman" w:cs="Times New Roman"/>
          <w:color w:val="FF0000"/>
          <w:shd w:val="clear" w:color="auto" w:fill="FFFFFF"/>
        </w:rPr>
        <w:t xml:space="preserve">following text to the manuscript </w:t>
      </w:r>
      <w:r w:rsidRPr="005C28F9">
        <w:rPr>
          <w:rFonts w:ascii="Times New Roman" w:hAnsi="Times New Roman" w:cs="Times New Roman"/>
          <w:color w:val="FF0000"/>
        </w:rPr>
        <w:t>(Page 6, line 42):</w:t>
      </w:r>
    </w:p>
    <w:p w14:paraId="327AB5F8" w14:textId="77777777" w:rsidR="00287DDC" w:rsidRPr="005C28F9" w:rsidRDefault="00287DDC" w:rsidP="009D2286">
      <w:pPr>
        <w:pStyle w:val="ListParagraph"/>
        <w:tabs>
          <w:tab w:val="left" w:pos="993"/>
        </w:tabs>
        <w:ind w:left="0"/>
        <w:rPr>
          <w:rFonts w:ascii="Times New Roman" w:hAnsi="Times New Roman" w:cs="Times New Roman"/>
          <w:color w:val="222222"/>
          <w:shd w:val="clear" w:color="auto" w:fill="FFFFFF"/>
        </w:rPr>
      </w:pPr>
    </w:p>
    <w:p w14:paraId="335B45BD" w14:textId="77777777" w:rsidR="005B31E4" w:rsidRPr="00B142DC" w:rsidRDefault="005B31E4" w:rsidP="005B31E4">
      <w:pPr>
        <w:pStyle w:val="ListParagraph"/>
        <w:tabs>
          <w:tab w:val="left" w:pos="993"/>
        </w:tabs>
        <w:ind w:right="720"/>
        <w:rPr>
          <w:rFonts w:ascii="Times New Roman" w:hAnsi="Times New Roman" w:cs="Times New Roman"/>
          <w:color w:val="0000FF"/>
          <w:lang w:eastAsia="zh-CN"/>
        </w:rPr>
      </w:pPr>
      <w:r w:rsidRPr="00B142DC">
        <w:rPr>
          <w:rFonts w:ascii="Times New Roman" w:hAnsi="Times New Roman" w:cs="Times New Roman"/>
          <w:color w:val="0000FF"/>
          <w:lang w:eastAsia="zh-CN"/>
        </w:rPr>
        <w:t>Irrigate the surface of the brain with brain buffer to wash away any blood. Take care to avoid touching the delicate brain tissue or adding foreign material to the brain; repeat until bleeding has stopped, for approximately 2 – 5 min (Figure 2E).</w:t>
      </w:r>
    </w:p>
    <w:p w14:paraId="2E0BD365" w14:textId="77777777" w:rsidR="006C4FE6" w:rsidRPr="00B142DC" w:rsidRDefault="000E1462" w:rsidP="005B31E4">
      <w:pPr>
        <w:pStyle w:val="ListParagraph"/>
        <w:tabs>
          <w:tab w:val="left" w:pos="993"/>
        </w:tabs>
        <w:ind w:left="0" w:right="1440"/>
        <w:rPr>
          <w:rFonts w:ascii="Times New Roman" w:hAnsi="Times New Roman" w:cs="Times New Roman"/>
          <w:i/>
          <w:iCs/>
          <w:color w:val="222222"/>
          <w:shd w:val="clear" w:color="auto" w:fill="FFFFFF"/>
        </w:rPr>
      </w:pPr>
      <w:r w:rsidRPr="005C28F9">
        <w:rPr>
          <w:rFonts w:ascii="Times New Roman" w:hAnsi="Times New Roman" w:cs="Times New Roman"/>
          <w:color w:val="222222"/>
        </w:rPr>
        <w:br/>
      </w:r>
      <w:r w:rsidRPr="00B142DC">
        <w:rPr>
          <w:rFonts w:ascii="Times New Roman" w:hAnsi="Times New Roman" w:cs="Times New Roman"/>
          <w:i/>
          <w:iCs/>
          <w:color w:val="000000" w:themeColor="text1"/>
          <w:shd w:val="clear" w:color="auto" w:fill="FFFFFF"/>
        </w:rPr>
        <w:t>14. I guess the brain is pulsating after opening the skull. If yes, please mention.</w:t>
      </w:r>
    </w:p>
    <w:p w14:paraId="16B98CE8" w14:textId="77777777" w:rsidR="003D7D79" w:rsidRPr="005C28F9" w:rsidRDefault="003D7D79" w:rsidP="009D2286">
      <w:pPr>
        <w:pStyle w:val="ListParagraph"/>
        <w:tabs>
          <w:tab w:val="left" w:pos="993"/>
        </w:tabs>
        <w:ind w:left="0"/>
        <w:rPr>
          <w:rFonts w:ascii="Times New Roman" w:hAnsi="Times New Roman" w:cs="Times New Roman"/>
          <w:color w:val="222222"/>
        </w:rPr>
      </w:pPr>
    </w:p>
    <w:p w14:paraId="675F5122" w14:textId="77777777" w:rsidR="00216D0A" w:rsidRPr="00B142DC" w:rsidRDefault="006F2F49" w:rsidP="009D2286">
      <w:pPr>
        <w:pStyle w:val="ListParagraph"/>
        <w:tabs>
          <w:tab w:val="left" w:pos="993"/>
        </w:tabs>
        <w:ind w:left="0"/>
        <w:rPr>
          <w:rFonts w:ascii="Times New Roman" w:hAnsi="Times New Roman" w:cs="Times New Roman"/>
          <w:color w:val="FF0000"/>
        </w:rPr>
      </w:pPr>
      <w:r w:rsidRPr="00B142DC">
        <w:rPr>
          <w:rFonts w:ascii="Times New Roman" w:hAnsi="Times New Roman" w:cs="Times New Roman"/>
          <w:color w:val="FF0000"/>
        </w:rPr>
        <w:t>No significant pulsation</w:t>
      </w:r>
      <w:r w:rsidR="00216D0A" w:rsidRPr="00B142DC">
        <w:rPr>
          <w:rFonts w:ascii="Times New Roman" w:hAnsi="Times New Roman" w:cs="Times New Roman"/>
          <w:color w:val="FF0000"/>
        </w:rPr>
        <w:t xml:space="preserve"> is</w:t>
      </w:r>
      <w:r w:rsidRPr="00B142DC">
        <w:rPr>
          <w:rFonts w:ascii="Times New Roman" w:hAnsi="Times New Roman" w:cs="Times New Roman"/>
          <w:color w:val="FF0000"/>
        </w:rPr>
        <w:t xml:space="preserve"> </w:t>
      </w:r>
      <w:r w:rsidR="00216D0A" w:rsidRPr="00B142DC">
        <w:rPr>
          <w:rFonts w:ascii="Times New Roman" w:hAnsi="Times New Roman" w:cs="Times New Roman"/>
          <w:color w:val="FF0000"/>
        </w:rPr>
        <w:t>visible</w:t>
      </w:r>
      <w:r w:rsidRPr="00B142DC">
        <w:rPr>
          <w:rFonts w:ascii="Times New Roman" w:hAnsi="Times New Roman" w:cs="Times New Roman"/>
          <w:color w:val="FF0000"/>
        </w:rPr>
        <w:t xml:space="preserve">, although the brain will rise </w:t>
      </w:r>
      <w:r w:rsidR="00102510" w:rsidRPr="00B142DC">
        <w:rPr>
          <w:rFonts w:ascii="Times New Roman" w:hAnsi="Times New Roman" w:cs="Times New Roman"/>
          <w:color w:val="FF0000"/>
        </w:rPr>
        <w:t xml:space="preserve">after </w:t>
      </w:r>
      <w:proofErr w:type="spellStart"/>
      <w:r w:rsidR="00102510" w:rsidRPr="00B142DC">
        <w:rPr>
          <w:rFonts w:ascii="Times New Roman" w:hAnsi="Times New Roman" w:cs="Times New Roman"/>
          <w:color w:val="FF0000"/>
        </w:rPr>
        <w:t>dura</w:t>
      </w:r>
      <w:proofErr w:type="spellEnd"/>
      <w:r w:rsidR="00102510" w:rsidRPr="00B142DC">
        <w:rPr>
          <w:rFonts w:ascii="Times New Roman" w:hAnsi="Times New Roman" w:cs="Times New Roman"/>
          <w:color w:val="FF0000"/>
        </w:rPr>
        <w:t xml:space="preserve"> </w:t>
      </w:r>
      <w:proofErr w:type="gramStart"/>
      <w:r w:rsidR="00102510" w:rsidRPr="00B142DC">
        <w:rPr>
          <w:rFonts w:ascii="Times New Roman" w:hAnsi="Times New Roman" w:cs="Times New Roman"/>
          <w:color w:val="FF0000"/>
        </w:rPr>
        <w:t>removal</w:t>
      </w:r>
      <w:r w:rsidR="003B39FC" w:rsidRPr="00B142DC">
        <w:rPr>
          <w:rFonts w:ascii="Times New Roman" w:hAnsi="Times New Roman" w:cs="Times New Roman"/>
          <w:color w:val="FF0000"/>
        </w:rPr>
        <w:t>,</w:t>
      </w:r>
      <w:proofErr w:type="gramEnd"/>
      <w:r w:rsidR="003B39FC" w:rsidRPr="00B142DC">
        <w:rPr>
          <w:rFonts w:ascii="Times New Roman" w:hAnsi="Times New Roman" w:cs="Times New Roman"/>
          <w:color w:val="FF0000"/>
        </w:rPr>
        <w:t xml:space="preserve"> i</w:t>
      </w:r>
      <w:r w:rsidRPr="00B142DC">
        <w:rPr>
          <w:rFonts w:ascii="Times New Roman" w:hAnsi="Times New Roman" w:cs="Times New Roman"/>
          <w:color w:val="FF0000"/>
        </w:rPr>
        <w:t>t is quickly fix</w:t>
      </w:r>
      <w:r w:rsidR="003B39FC" w:rsidRPr="00B142DC">
        <w:rPr>
          <w:rFonts w:ascii="Times New Roman" w:hAnsi="Times New Roman" w:cs="Times New Roman"/>
          <w:color w:val="FF0000"/>
        </w:rPr>
        <w:t xml:space="preserve">ed with </w:t>
      </w:r>
      <w:proofErr w:type="spellStart"/>
      <w:r w:rsidR="003B39FC" w:rsidRPr="00B142DC">
        <w:rPr>
          <w:rFonts w:ascii="Times New Roman" w:hAnsi="Times New Roman" w:cs="Times New Roman"/>
          <w:color w:val="FF0000"/>
        </w:rPr>
        <w:t>agarose</w:t>
      </w:r>
      <w:proofErr w:type="spellEnd"/>
      <w:r w:rsidR="003B39FC" w:rsidRPr="00B142DC">
        <w:rPr>
          <w:rFonts w:ascii="Times New Roman" w:hAnsi="Times New Roman" w:cs="Times New Roman"/>
          <w:color w:val="FF0000"/>
        </w:rPr>
        <w:t xml:space="preserve"> after exposure to minimize movement.</w:t>
      </w:r>
    </w:p>
    <w:p w14:paraId="4EB86FAD" w14:textId="77777777" w:rsidR="006C4FE6" w:rsidRPr="00B142DC" w:rsidRDefault="000E1462" w:rsidP="009D2286">
      <w:pPr>
        <w:pStyle w:val="ListParagraph"/>
        <w:tabs>
          <w:tab w:val="left" w:pos="993"/>
        </w:tabs>
        <w:ind w:left="0"/>
        <w:rPr>
          <w:rFonts w:ascii="Times New Roman" w:hAnsi="Times New Roman" w:cs="Times New Roman"/>
          <w:i/>
          <w:iCs/>
          <w:color w:val="222222"/>
          <w:shd w:val="clear" w:color="auto" w:fill="FFFFFF"/>
        </w:rPr>
      </w:pPr>
      <w:r w:rsidRPr="00B142DC">
        <w:rPr>
          <w:rFonts w:ascii="Times New Roman" w:hAnsi="Times New Roman" w:cs="Times New Roman"/>
          <w:i/>
          <w:iCs/>
          <w:color w:val="222222"/>
        </w:rPr>
        <w:br/>
      </w:r>
      <w:r w:rsidRPr="00B142DC">
        <w:rPr>
          <w:rFonts w:ascii="Times New Roman" w:hAnsi="Times New Roman" w:cs="Times New Roman"/>
          <w:i/>
          <w:iCs/>
          <w:color w:val="000000" w:themeColor="text1"/>
          <w:shd w:val="clear" w:color="auto" w:fill="FFFFFF"/>
        </w:rPr>
        <w:t xml:space="preserve">15. After removal of the </w:t>
      </w:r>
      <w:proofErr w:type="spellStart"/>
      <w:r w:rsidRPr="00B142DC">
        <w:rPr>
          <w:rFonts w:ascii="Times New Roman" w:hAnsi="Times New Roman" w:cs="Times New Roman"/>
          <w:i/>
          <w:iCs/>
          <w:color w:val="000000" w:themeColor="text1"/>
          <w:shd w:val="clear" w:color="auto" w:fill="FFFFFF"/>
        </w:rPr>
        <w:t>dura</w:t>
      </w:r>
      <w:proofErr w:type="spellEnd"/>
      <w:r w:rsidRPr="00B142DC">
        <w:rPr>
          <w:rFonts w:ascii="Times New Roman" w:hAnsi="Times New Roman" w:cs="Times New Roman"/>
          <w:i/>
          <w:iCs/>
          <w:color w:val="000000" w:themeColor="text1"/>
          <w:shd w:val="clear" w:color="auto" w:fill="FFFFFF"/>
        </w:rPr>
        <w:t>, the brain pulsation should be really serious. Please mention.</w:t>
      </w:r>
    </w:p>
    <w:p w14:paraId="14A11006" w14:textId="77777777" w:rsidR="003D7D79" w:rsidRPr="005C28F9" w:rsidRDefault="003D7D79" w:rsidP="009D2286">
      <w:pPr>
        <w:pStyle w:val="ListParagraph"/>
        <w:tabs>
          <w:tab w:val="left" w:pos="993"/>
        </w:tabs>
        <w:ind w:left="0"/>
        <w:rPr>
          <w:rFonts w:ascii="Times New Roman" w:hAnsi="Times New Roman" w:cs="Times New Roman"/>
          <w:color w:val="222222"/>
          <w:shd w:val="clear" w:color="auto" w:fill="FFFFFF"/>
        </w:rPr>
      </w:pPr>
    </w:p>
    <w:p w14:paraId="01F0774C" w14:textId="2BB23736" w:rsidR="003D7D79" w:rsidRPr="00B142DC" w:rsidRDefault="003D7D79">
      <w:pPr>
        <w:pStyle w:val="ListParagraph"/>
        <w:tabs>
          <w:tab w:val="left" w:pos="993"/>
        </w:tabs>
        <w:ind w:left="0"/>
        <w:rPr>
          <w:rFonts w:ascii="Times New Roman" w:hAnsi="Times New Roman" w:cs="Times New Roman"/>
          <w:color w:val="FF0000"/>
          <w:shd w:val="clear" w:color="auto" w:fill="FFFFFF"/>
        </w:rPr>
      </w:pPr>
      <w:r w:rsidRPr="00B142DC">
        <w:rPr>
          <w:rFonts w:ascii="Times New Roman" w:hAnsi="Times New Roman" w:cs="Times New Roman"/>
          <w:color w:val="FF0000"/>
          <w:shd w:val="clear" w:color="auto" w:fill="FFFFFF"/>
        </w:rPr>
        <w:t>There should be no problem with pulsation if the surgeon moves quickly. Added the below for urgency’s sake</w:t>
      </w:r>
      <w:r w:rsidR="00E8486D" w:rsidRPr="005C28F9">
        <w:rPr>
          <w:rFonts w:ascii="Times New Roman" w:hAnsi="Times New Roman" w:cs="Times New Roman"/>
          <w:color w:val="FF0000"/>
          <w:shd w:val="clear" w:color="auto" w:fill="FFFFFF"/>
        </w:rPr>
        <w:t xml:space="preserve"> </w:t>
      </w:r>
      <w:r w:rsidR="00E8486D" w:rsidRPr="005C28F9">
        <w:rPr>
          <w:rFonts w:ascii="Times New Roman" w:hAnsi="Times New Roman" w:cs="Times New Roman"/>
          <w:color w:val="FF0000"/>
        </w:rPr>
        <w:t>(Page 7, line 25):</w:t>
      </w:r>
    </w:p>
    <w:p w14:paraId="011D4C2C" w14:textId="77777777" w:rsidR="003D7D79" w:rsidRPr="005C28F9" w:rsidRDefault="003D7D79" w:rsidP="009D2286">
      <w:pPr>
        <w:pStyle w:val="ListParagraph"/>
        <w:tabs>
          <w:tab w:val="left" w:pos="993"/>
        </w:tabs>
        <w:ind w:left="0"/>
        <w:rPr>
          <w:rFonts w:ascii="Times New Roman" w:hAnsi="Times New Roman" w:cs="Times New Roman"/>
          <w:color w:val="222222"/>
          <w:shd w:val="clear" w:color="auto" w:fill="FFFFFF"/>
        </w:rPr>
      </w:pPr>
    </w:p>
    <w:p w14:paraId="34792EBB" w14:textId="77777777" w:rsidR="00E8486D" w:rsidRPr="00B142DC" w:rsidRDefault="00E8486D" w:rsidP="00E8486D">
      <w:pPr>
        <w:pStyle w:val="ListParagraph"/>
        <w:tabs>
          <w:tab w:val="left" w:pos="993"/>
        </w:tabs>
        <w:ind w:right="720"/>
        <w:rPr>
          <w:rFonts w:ascii="Times New Roman" w:hAnsi="Times New Roman" w:cs="Times New Roman"/>
          <w:color w:val="0000FF"/>
        </w:rPr>
      </w:pPr>
      <w:r w:rsidRPr="00B142DC">
        <w:rPr>
          <w:rFonts w:ascii="Times New Roman" w:hAnsi="Times New Roman" w:cs="Times New Roman"/>
          <w:color w:val="0000FF"/>
        </w:rPr>
        <w:t xml:space="preserve">Note: The brain surface should be fixed in </w:t>
      </w:r>
      <w:proofErr w:type="spellStart"/>
      <w:r w:rsidRPr="00B142DC">
        <w:rPr>
          <w:rFonts w:ascii="Times New Roman" w:hAnsi="Times New Roman" w:cs="Times New Roman"/>
          <w:color w:val="0000FF"/>
        </w:rPr>
        <w:t>agarose</w:t>
      </w:r>
      <w:proofErr w:type="spellEnd"/>
      <w:r w:rsidRPr="00B142DC">
        <w:rPr>
          <w:rFonts w:ascii="Times New Roman" w:hAnsi="Times New Roman" w:cs="Times New Roman"/>
          <w:color w:val="0000FF"/>
        </w:rPr>
        <w:t xml:space="preserve"> as soon as possible to minimize movement from pulsation and to prevent further swelling (see step 5).</w:t>
      </w:r>
    </w:p>
    <w:p w14:paraId="0023A7C9" w14:textId="77777777" w:rsidR="006102CB" w:rsidRPr="00B142DC" w:rsidRDefault="000E1462" w:rsidP="009D2286">
      <w:pPr>
        <w:pStyle w:val="ListParagraph"/>
        <w:tabs>
          <w:tab w:val="left" w:pos="993"/>
        </w:tabs>
        <w:ind w:left="0"/>
        <w:rPr>
          <w:rFonts w:ascii="Times New Roman" w:hAnsi="Times New Roman" w:cs="Times New Roman"/>
          <w:i/>
          <w:iCs/>
          <w:color w:val="000000" w:themeColor="text1"/>
          <w:shd w:val="clear" w:color="auto" w:fill="FFFFFF"/>
        </w:rPr>
      </w:pPr>
      <w:r w:rsidRPr="00B142DC">
        <w:rPr>
          <w:rFonts w:ascii="Times New Roman" w:hAnsi="Times New Roman" w:cs="Times New Roman"/>
          <w:i/>
          <w:iCs/>
          <w:color w:val="000000" w:themeColor="text1"/>
        </w:rPr>
        <w:br/>
      </w:r>
      <w:r w:rsidRPr="00B142DC">
        <w:rPr>
          <w:rFonts w:ascii="Times New Roman" w:hAnsi="Times New Roman" w:cs="Times New Roman"/>
          <w:i/>
          <w:iCs/>
          <w:color w:val="000000" w:themeColor="text1"/>
          <w:shd w:val="clear" w:color="auto" w:fill="FFFFFF"/>
        </w:rPr>
        <w:t xml:space="preserve">16. </w:t>
      </w:r>
      <w:proofErr w:type="gramStart"/>
      <w:r w:rsidRPr="00B142DC">
        <w:rPr>
          <w:rFonts w:ascii="Times New Roman" w:hAnsi="Times New Roman" w:cs="Times New Roman"/>
          <w:i/>
          <w:iCs/>
          <w:color w:val="000000" w:themeColor="text1"/>
          <w:shd w:val="clear" w:color="auto" w:fill="FFFFFF"/>
        </w:rPr>
        <w:t>line</w:t>
      </w:r>
      <w:proofErr w:type="gramEnd"/>
      <w:r w:rsidRPr="00B142DC">
        <w:rPr>
          <w:rFonts w:ascii="Times New Roman" w:hAnsi="Times New Roman" w:cs="Times New Roman"/>
          <w:i/>
          <w:iCs/>
          <w:color w:val="000000" w:themeColor="text1"/>
          <w:shd w:val="clear" w:color="auto" w:fill="FFFFFF"/>
        </w:rPr>
        <w:t xml:space="preserve"> 216: should read "... has passed away."</w:t>
      </w:r>
    </w:p>
    <w:p w14:paraId="72E884D6" w14:textId="77777777" w:rsidR="004D3C6F" w:rsidRPr="005C28F9" w:rsidRDefault="004D3C6F" w:rsidP="009D2286">
      <w:pPr>
        <w:pStyle w:val="ListParagraph"/>
        <w:tabs>
          <w:tab w:val="left" w:pos="993"/>
        </w:tabs>
        <w:ind w:left="0"/>
        <w:rPr>
          <w:rFonts w:ascii="Times New Roman" w:hAnsi="Times New Roman" w:cs="Times New Roman"/>
          <w:color w:val="222222"/>
          <w:shd w:val="clear" w:color="auto" w:fill="FFFFFF"/>
        </w:rPr>
      </w:pPr>
    </w:p>
    <w:p w14:paraId="5D3CF622" w14:textId="57AD1CE2" w:rsidR="00ED6ABE" w:rsidRPr="00B142DC" w:rsidRDefault="00D02019">
      <w:pPr>
        <w:pStyle w:val="ListParagraph"/>
        <w:tabs>
          <w:tab w:val="left" w:pos="993"/>
        </w:tabs>
        <w:ind w:left="0"/>
        <w:rPr>
          <w:rFonts w:ascii="Times New Roman" w:hAnsi="Times New Roman" w:cs="Times New Roman"/>
          <w:color w:val="FF0000"/>
          <w:shd w:val="clear" w:color="auto" w:fill="FFFFFF"/>
        </w:rPr>
      </w:pPr>
      <w:r w:rsidRPr="00B142DC">
        <w:rPr>
          <w:rFonts w:ascii="Times New Roman" w:hAnsi="Times New Roman" w:cs="Times New Roman"/>
          <w:color w:val="FF0000"/>
          <w:shd w:val="clear" w:color="auto" w:fill="FFFFFF"/>
        </w:rPr>
        <w:t>We rephrased section 6.4 as follows</w:t>
      </w:r>
      <w:r w:rsidR="001A5B0A" w:rsidRPr="005C28F9">
        <w:rPr>
          <w:rFonts w:ascii="Times New Roman" w:hAnsi="Times New Roman" w:cs="Times New Roman"/>
          <w:color w:val="FF0000"/>
          <w:shd w:val="clear" w:color="auto" w:fill="FFFFFF"/>
        </w:rPr>
        <w:t xml:space="preserve"> </w:t>
      </w:r>
      <w:r w:rsidR="001A5B0A" w:rsidRPr="005C28F9">
        <w:rPr>
          <w:rFonts w:ascii="Times New Roman" w:hAnsi="Times New Roman" w:cs="Times New Roman"/>
          <w:color w:val="FF0000"/>
        </w:rPr>
        <w:t>(Page 8, line 15):</w:t>
      </w:r>
    </w:p>
    <w:p w14:paraId="06BB7044" w14:textId="77777777" w:rsidR="004D3C6F" w:rsidRPr="005C28F9" w:rsidRDefault="004D3C6F" w:rsidP="009D2286">
      <w:pPr>
        <w:pStyle w:val="ListParagraph"/>
        <w:ind w:left="0"/>
        <w:rPr>
          <w:rFonts w:ascii="Times New Roman" w:hAnsi="Times New Roman" w:cs="Times New Roman"/>
          <w:color w:val="000000"/>
        </w:rPr>
      </w:pPr>
    </w:p>
    <w:p w14:paraId="5FCE821F" w14:textId="2739F4BA" w:rsidR="000F3A7E" w:rsidRPr="00B142DC" w:rsidRDefault="000F3A7E" w:rsidP="00B142DC">
      <w:pPr>
        <w:pStyle w:val="ListParagraph"/>
        <w:ind w:right="720"/>
        <w:rPr>
          <w:rFonts w:ascii="Times New Roman" w:hAnsi="Times New Roman" w:cs="Times New Roman"/>
          <w:color w:val="0000FF"/>
          <w:lang w:eastAsia="zh-CN"/>
        </w:rPr>
      </w:pPr>
      <w:r w:rsidRPr="00B142DC">
        <w:rPr>
          <w:rFonts w:ascii="Times New Roman" w:hAnsi="Times New Roman" w:cs="Times New Roman"/>
          <w:color w:val="0000FF"/>
        </w:rPr>
        <w:t>6.</w:t>
      </w:r>
      <w:r w:rsidR="001A5B0A" w:rsidRPr="00B142DC">
        <w:rPr>
          <w:rFonts w:ascii="Times New Roman" w:hAnsi="Times New Roman" w:cs="Times New Roman"/>
          <w:color w:val="0000FF"/>
        </w:rPr>
        <w:t>3</w:t>
      </w:r>
      <w:r w:rsidRPr="00B142DC">
        <w:rPr>
          <w:rFonts w:ascii="Times New Roman" w:hAnsi="Times New Roman" w:cs="Times New Roman"/>
          <w:color w:val="0000FF"/>
        </w:rPr>
        <w:tab/>
      </w:r>
      <w:r w:rsidR="00D02019" w:rsidRPr="00B142DC">
        <w:rPr>
          <w:rFonts w:ascii="Times New Roman" w:hAnsi="Times New Roman" w:cs="Times New Roman"/>
          <w:color w:val="0000FF"/>
        </w:rPr>
        <w:t>If perfusion is not required, wait for a minimum of 5 minutes then verify that the mouse is dead: confirm the absence of respiration, heartbeat, as well as a lack of pain withdrawal and corneal reflexes</w:t>
      </w:r>
      <w:r w:rsidR="004D6246" w:rsidRPr="00B142DC">
        <w:rPr>
          <w:rFonts w:ascii="Times New Roman" w:hAnsi="Times New Roman" w:cs="Times New Roman"/>
          <w:color w:val="0000FF"/>
        </w:rPr>
        <w:t>. A</w:t>
      </w:r>
      <w:r w:rsidR="00D02019" w:rsidRPr="00B142DC">
        <w:rPr>
          <w:rFonts w:ascii="Times New Roman" w:hAnsi="Times New Roman" w:cs="Times New Roman"/>
          <w:color w:val="0000FF"/>
        </w:rPr>
        <w:t>lso observe for pale blue/white coloring of extremities and darkening of the blood vessels over the cortex</w:t>
      </w:r>
      <w:r w:rsidRPr="00B142DC">
        <w:rPr>
          <w:rFonts w:ascii="Times New Roman" w:hAnsi="Times New Roman" w:cs="Times New Roman"/>
          <w:color w:val="0000FF"/>
        </w:rPr>
        <w:t>.</w:t>
      </w:r>
    </w:p>
    <w:p w14:paraId="1062B98E" w14:textId="77777777" w:rsidR="005C61F0" w:rsidRPr="00B142DC" w:rsidRDefault="000E1462" w:rsidP="009D2286">
      <w:pPr>
        <w:pStyle w:val="ListParagraph"/>
        <w:tabs>
          <w:tab w:val="left" w:pos="993"/>
        </w:tabs>
        <w:ind w:left="0"/>
        <w:rPr>
          <w:rFonts w:ascii="Times New Roman" w:hAnsi="Times New Roman" w:cs="Times New Roman"/>
          <w:i/>
          <w:iCs/>
          <w:color w:val="000000" w:themeColor="text1"/>
          <w:shd w:val="clear" w:color="auto" w:fill="FFFFFF"/>
        </w:rPr>
      </w:pPr>
      <w:r w:rsidRPr="00B142DC">
        <w:rPr>
          <w:rFonts w:ascii="Times New Roman" w:hAnsi="Times New Roman" w:cs="Times New Roman"/>
          <w:i/>
          <w:iCs/>
          <w:color w:val="222222"/>
        </w:rPr>
        <w:br/>
      </w:r>
      <w:r w:rsidRPr="00B142DC">
        <w:rPr>
          <w:rFonts w:ascii="Times New Roman" w:hAnsi="Times New Roman" w:cs="Times New Roman"/>
          <w:i/>
          <w:iCs/>
          <w:color w:val="000000" w:themeColor="text1"/>
          <w:shd w:val="clear" w:color="auto" w:fill="FFFFFF"/>
        </w:rPr>
        <w:t>Representative Results:</w:t>
      </w:r>
    </w:p>
    <w:p w14:paraId="36752B58" w14:textId="77777777" w:rsidR="005C61F0" w:rsidRPr="00B142DC" w:rsidRDefault="000E1462" w:rsidP="009D2286">
      <w:pPr>
        <w:pStyle w:val="ListParagraph"/>
        <w:tabs>
          <w:tab w:val="left" w:pos="993"/>
        </w:tabs>
        <w:ind w:left="0"/>
        <w:rPr>
          <w:rFonts w:ascii="Times New Roman" w:hAnsi="Times New Roman" w:cs="Times New Roman"/>
          <w:i/>
          <w:iCs/>
          <w:color w:val="000000" w:themeColor="text1"/>
          <w:shd w:val="clear" w:color="auto" w:fill="FFFFFF"/>
        </w:rPr>
      </w:pPr>
      <w:r w:rsidRPr="00B142DC">
        <w:rPr>
          <w:rFonts w:ascii="Times New Roman" w:hAnsi="Times New Roman" w:cs="Times New Roman"/>
          <w:i/>
          <w:iCs/>
          <w:color w:val="000000" w:themeColor="text1"/>
        </w:rPr>
        <w:br/>
      </w:r>
      <w:r w:rsidRPr="00B142DC">
        <w:rPr>
          <w:rFonts w:ascii="Times New Roman" w:hAnsi="Times New Roman" w:cs="Times New Roman"/>
          <w:i/>
          <w:iCs/>
          <w:color w:val="000000" w:themeColor="text1"/>
          <w:shd w:val="clear" w:color="auto" w:fill="FFFFFF"/>
        </w:rPr>
        <w:t xml:space="preserve">17. </w:t>
      </w:r>
      <w:proofErr w:type="gramStart"/>
      <w:r w:rsidRPr="00B142DC">
        <w:rPr>
          <w:rFonts w:ascii="Times New Roman" w:hAnsi="Times New Roman" w:cs="Times New Roman"/>
          <w:i/>
          <w:iCs/>
          <w:color w:val="000000" w:themeColor="text1"/>
          <w:shd w:val="clear" w:color="auto" w:fill="FFFFFF"/>
        </w:rPr>
        <w:t>line</w:t>
      </w:r>
      <w:proofErr w:type="gramEnd"/>
      <w:r w:rsidRPr="00B142DC">
        <w:rPr>
          <w:rFonts w:ascii="Times New Roman" w:hAnsi="Times New Roman" w:cs="Times New Roman"/>
          <w:i/>
          <w:iCs/>
          <w:color w:val="000000" w:themeColor="text1"/>
          <w:shd w:val="clear" w:color="auto" w:fill="FFFFFF"/>
        </w:rPr>
        <w:t xml:space="preserve"> 232: should read "... led to the ..."</w:t>
      </w:r>
    </w:p>
    <w:p w14:paraId="480C8FA2" w14:textId="77777777" w:rsidR="00ED6ABE" w:rsidRPr="005C28F9" w:rsidRDefault="00ED6ABE" w:rsidP="009D2286">
      <w:pPr>
        <w:pStyle w:val="ListParagraph"/>
        <w:tabs>
          <w:tab w:val="left" w:pos="993"/>
        </w:tabs>
        <w:ind w:left="0"/>
        <w:rPr>
          <w:rFonts w:ascii="Times New Roman" w:hAnsi="Times New Roman" w:cs="Times New Roman"/>
          <w:color w:val="222222"/>
          <w:shd w:val="clear" w:color="auto" w:fill="FFFFFF"/>
        </w:rPr>
      </w:pPr>
    </w:p>
    <w:p w14:paraId="24EF0A54" w14:textId="22FD199B" w:rsidR="004D3C6F" w:rsidRPr="00B142DC" w:rsidRDefault="004D3C6F">
      <w:pPr>
        <w:pStyle w:val="ListParagraph"/>
        <w:tabs>
          <w:tab w:val="left" w:pos="993"/>
        </w:tabs>
        <w:ind w:left="0"/>
        <w:rPr>
          <w:rFonts w:ascii="Times New Roman" w:hAnsi="Times New Roman" w:cs="Times New Roman"/>
          <w:color w:val="FF0000"/>
          <w:shd w:val="clear" w:color="auto" w:fill="FFFFFF"/>
        </w:rPr>
      </w:pPr>
      <w:r w:rsidRPr="00B142DC">
        <w:rPr>
          <w:rFonts w:ascii="Times New Roman" w:hAnsi="Times New Roman" w:cs="Times New Roman"/>
          <w:color w:val="FF0000"/>
          <w:shd w:val="clear" w:color="auto" w:fill="FFFFFF"/>
        </w:rPr>
        <w:t xml:space="preserve">Added the </w:t>
      </w:r>
      <w:r w:rsidR="0009385C" w:rsidRPr="00B142DC">
        <w:rPr>
          <w:rFonts w:ascii="Times New Roman" w:hAnsi="Times New Roman" w:cs="Times New Roman"/>
          <w:color w:val="FF0000"/>
          <w:shd w:val="clear" w:color="auto" w:fill="FFFFFF"/>
        </w:rPr>
        <w:t xml:space="preserve">following </w:t>
      </w:r>
      <w:r w:rsidRPr="00B142DC">
        <w:rPr>
          <w:rFonts w:ascii="Times New Roman" w:hAnsi="Times New Roman" w:cs="Times New Roman"/>
          <w:color w:val="FF0000"/>
          <w:shd w:val="clear" w:color="auto" w:fill="FFFFFF"/>
        </w:rPr>
        <w:t xml:space="preserve">section </w:t>
      </w:r>
      <w:r w:rsidR="0009385C" w:rsidRPr="00B142DC">
        <w:rPr>
          <w:rFonts w:ascii="Times New Roman" w:hAnsi="Times New Roman" w:cs="Times New Roman"/>
          <w:color w:val="FF0000"/>
          <w:shd w:val="clear" w:color="auto" w:fill="FFFFFF"/>
        </w:rPr>
        <w:t xml:space="preserve">to the text </w:t>
      </w:r>
      <w:r w:rsidR="0009385C" w:rsidRPr="005C28F9">
        <w:rPr>
          <w:rFonts w:ascii="Times New Roman" w:hAnsi="Times New Roman" w:cs="Times New Roman"/>
          <w:color w:val="FF0000"/>
        </w:rPr>
        <w:t>(Page 8, line 41):</w:t>
      </w:r>
    </w:p>
    <w:p w14:paraId="016BEF24" w14:textId="77777777" w:rsidR="004D3C6F" w:rsidRPr="005C28F9" w:rsidRDefault="004D3C6F" w:rsidP="009D2286">
      <w:pPr>
        <w:pStyle w:val="ListParagraph"/>
        <w:tabs>
          <w:tab w:val="left" w:pos="993"/>
        </w:tabs>
        <w:ind w:left="0"/>
        <w:rPr>
          <w:rFonts w:ascii="Times New Roman" w:hAnsi="Times New Roman" w:cs="Times New Roman"/>
          <w:color w:val="222222"/>
          <w:shd w:val="clear" w:color="auto" w:fill="FFFFFF"/>
        </w:rPr>
      </w:pPr>
    </w:p>
    <w:p w14:paraId="24C1FB84" w14:textId="77777777" w:rsidR="004D3C6F" w:rsidRPr="00B142DC" w:rsidRDefault="00D02019" w:rsidP="0009385C">
      <w:pPr>
        <w:pStyle w:val="ListParagraph"/>
        <w:tabs>
          <w:tab w:val="left" w:pos="993"/>
        </w:tabs>
        <w:ind w:right="720"/>
        <w:rPr>
          <w:rFonts w:ascii="Times New Roman" w:hAnsi="Times New Roman" w:cs="Times New Roman"/>
          <w:color w:val="0000FF"/>
          <w:lang w:eastAsia="zh-CN"/>
        </w:rPr>
      </w:pPr>
      <w:r w:rsidRPr="00B142DC">
        <w:rPr>
          <w:rFonts w:ascii="Times New Roman" w:hAnsi="Times New Roman" w:cs="Times New Roman"/>
          <w:noProof/>
          <w:color w:val="0000FF"/>
          <w:lang w:eastAsia="zh-CN"/>
        </w:rPr>
        <w:t>Therefore, auditory</w:t>
      </w:r>
      <w:r w:rsidRPr="00B142DC">
        <w:rPr>
          <w:rFonts w:ascii="Times New Roman" w:hAnsi="Times New Roman" w:cs="Times New Roman"/>
          <w:color w:val="0000FF"/>
          <w:lang w:eastAsia="zh-CN"/>
        </w:rPr>
        <w:t xml:space="preserve"> stimulation led to the activation of two separate focal areas, from which traveling waves of VSD depolarization spread to a larger area within midline cortex</w:t>
      </w:r>
      <w:r w:rsidR="004D3C6F" w:rsidRPr="00B142DC">
        <w:rPr>
          <w:rFonts w:ascii="Times New Roman" w:hAnsi="Times New Roman" w:cs="Times New Roman"/>
          <w:color w:val="0000FF"/>
          <w:lang w:eastAsia="zh-CN"/>
        </w:rPr>
        <w:t>.</w:t>
      </w:r>
    </w:p>
    <w:p w14:paraId="40DABCB6" w14:textId="77777777" w:rsidR="005C61F0" w:rsidRPr="00B142DC" w:rsidRDefault="000E1462" w:rsidP="009D2286">
      <w:pPr>
        <w:pStyle w:val="ListParagraph"/>
        <w:tabs>
          <w:tab w:val="left" w:pos="993"/>
        </w:tabs>
        <w:ind w:left="0"/>
        <w:rPr>
          <w:rFonts w:ascii="Times New Roman" w:hAnsi="Times New Roman" w:cs="Times New Roman"/>
          <w:i/>
          <w:iCs/>
          <w:color w:val="000000" w:themeColor="text1"/>
          <w:shd w:val="clear" w:color="auto" w:fill="FFFFFF"/>
        </w:rPr>
      </w:pPr>
      <w:r w:rsidRPr="005C28F9">
        <w:rPr>
          <w:rFonts w:ascii="Times New Roman" w:hAnsi="Times New Roman" w:cs="Times New Roman"/>
          <w:color w:val="222222"/>
        </w:rPr>
        <w:lastRenderedPageBreak/>
        <w:br/>
      </w:r>
      <w:r w:rsidRPr="00B142DC">
        <w:rPr>
          <w:rFonts w:ascii="Times New Roman" w:hAnsi="Times New Roman" w:cs="Times New Roman"/>
          <w:i/>
          <w:iCs/>
          <w:color w:val="000000" w:themeColor="text1"/>
          <w:shd w:val="clear" w:color="auto" w:fill="FFFFFF"/>
        </w:rPr>
        <w:t xml:space="preserve">18. </w:t>
      </w:r>
      <w:proofErr w:type="gramStart"/>
      <w:r w:rsidRPr="00B142DC">
        <w:rPr>
          <w:rFonts w:ascii="Times New Roman" w:hAnsi="Times New Roman" w:cs="Times New Roman"/>
          <w:i/>
          <w:iCs/>
          <w:color w:val="000000" w:themeColor="text1"/>
          <w:shd w:val="clear" w:color="auto" w:fill="FFFFFF"/>
        </w:rPr>
        <w:t>line</w:t>
      </w:r>
      <w:proofErr w:type="gramEnd"/>
      <w:r w:rsidRPr="00B142DC">
        <w:rPr>
          <w:rFonts w:ascii="Times New Roman" w:hAnsi="Times New Roman" w:cs="Times New Roman"/>
          <w:i/>
          <w:iCs/>
          <w:color w:val="000000" w:themeColor="text1"/>
          <w:shd w:val="clear" w:color="auto" w:fill="FFFFFF"/>
        </w:rPr>
        <w:t xml:space="preserve"> 234: should read "... and passed ..."</w:t>
      </w:r>
    </w:p>
    <w:p w14:paraId="22867B95" w14:textId="77777777" w:rsidR="00ED6ABE" w:rsidRPr="005C28F9" w:rsidRDefault="00ED6ABE" w:rsidP="009D2286">
      <w:pPr>
        <w:pStyle w:val="ListParagraph"/>
        <w:tabs>
          <w:tab w:val="left" w:pos="993"/>
        </w:tabs>
        <w:ind w:left="0"/>
        <w:rPr>
          <w:rFonts w:ascii="Times New Roman" w:hAnsi="Times New Roman" w:cs="Times New Roman"/>
          <w:color w:val="222222"/>
        </w:rPr>
      </w:pPr>
    </w:p>
    <w:p w14:paraId="1C3FBCAD" w14:textId="4CACAFFA" w:rsidR="004F3789" w:rsidRPr="00B142DC" w:rsidRDefault="004F3789">
      <w:pPr>
        <w:pStyle w:val="ListParagraph"/>
        <w:tabs>
          <w:tab w:val="left" w:pos="993"/>
        </w:tabs>
        <w:ind w:left="0"/>
        <w:rPr>
          <w:rFonts w:ascii="Times New Roman" w:hAnsi="Times New Roman" w:cs="Times New Roman"/>
          <w:color w:val="FF0000"/>
          <w:shd w:val="clear" w:color="auto" w:fill="FFFFFF"/>
        </w:rPr>
      </w:pPr>
      <w:r w:rsidRPr="00B142DC">
        <w:rPr>
          <w:rFonts w:ascii="Times New Roman" w:hAnsi="Times New Roman" w:cs="Times New Roman"/>
          <w:color w:val="FF0000"/>
          <w:shd w:val="clear" w:color="auto" w:fill="FFFFFF"/>
        </w:rPr>
        <w:t xml:space="preserve">Added the </w:t>
      </w:r>
      <w:r w:rsidR="00216F0D" w:rsidRPr="00B142DC">
        <w:rPr>
          <w:rFonts w:ascii="Times New Roman" w:hAnsi="Times New Roman" w:cs="Times New Roman"/>
          <w:color w:val="FF0000"/>
          <w:shd w:val="clear" w:color="auto" w:fill="FFFFFF"/>
        </w:rPr>
        <w:t xml:space="preserve">following </w:t>
      </w:r>
      <w:r w:rsidRPr="00B142DC">
        <w:rPr>
          <w:rFonts w:ascii="Times New Roman" w:hAnsi="Times New Roman" w:cs="Times New Roman"/>
          <w:color w:val="FF0000"/>
          <w:shd w:val="clear" w:color="auto" w:fill="FFFFFF"/>
        </w:rPr>
        <w:t xml:space="preserve">section </w:t>
      </w:r>
      <w:r w:rsidR="00216F0D" w:rsidRPr="00B142DC">
        <w:rPr>
          <w:rFonts w:ascii="Times New Roman" w:hAnsi="Times New Roman" w:cs="Times New Roman"/>
          <w:color w:val="FF0000"/>
          <w:shd w:val="clear" w:color="auto" w:fill="FFFFFF"/>
        </w:rPr>
        <w:t xml:space="preserve">to the manuscript </w:t>
      </w:r>
      <w:r w:rsidR="00216F0D" w:rsidRPr="005C28F9">
        <w:rPr>
          <w:rFonts w:ascii="Times New Roman" w:hAnsi="Times New Roman" w:cs="Times New Roman"/>
          <w:color w:val="FF0000"/>
        </w:rPr>
        <w:t>(Page 8, line 35):</w:t>
      </w:r>
      <w:r w:rsidR="00216F0D" w:rsidRPr="00B142DC">
        <w:rPr>
          <w:rFonts w:ascii="Times New Roman" w:hAnsi="Times New Roman" w:cs="Times New Roman"/>
          <w:color w:val="FF0000"/>
          <w:shd w:val="clear" w:color="auto" w:fill="FFFFFF"/>
        </w:rPr>
        <w:t xml:space="preserve"> </w:t>
      </w:r>
    </w:p>
    <w:p w14:paraId="5435FF81" w14:textId="77777777" w:rsidR="004F3789" w:rsidRPr="005C28F9" w:rsidRDefault="004F3789" w:rsidP="009D2286">
      <w:pPr>
        <w:pStyle w:val="ListParagraph"/>
        <w:tabs>
          <w:tab w:val="left" w:pos="993"/>
        </w:tabs>
        <w:ind w:left="0"/>
        <w:rPr>
          <w:rFonts w:ascii="Times New Roman" w:hAnsi="Times New Roman" w:cs="Times New Roman"/>
          <w:color w:val="222222"/>
        </w:rPr>
      </w:pPr>
    </w:p>
    <w:p w14:paraId="46CDB992" w14:textId="77777777" w:rsidR="00216F0D" w:rsidRPr="00B142DC" w:rsidRDefault="00216F0D" w:rsidP="00216F0D">
      <w:pPr>
        <w:pStyle w:val="ListParagraph"/>
        <w:tabs>
          <w:tab w:val="left" w:pos="993"/>
        </w:tabs>
        <w:ind w:right="720"/>
        <w:rPr>
          <w:rFonts w:ascii="Times New Roman" w:hAnsi="Times New Roman" w:cs="Times New Roman"/>
          <w:color w:val="0000FF"/>
          <w:lang w:eastAsia="zh-CN"/>
        </w:rPr>
      </w:pPr>
      <w:r w:rsidRPr="00B142DC">
        <w:rPr>
          <w:rFonts w:ascii="Times New Roman" w:hAnsi="Times New Roman" w:cs="Times New Roman"/>
          <w:color w:val="0000FF"/>
          <w:lang w:eastAsia="zh-CN"/>
        </w:rPr>
        <w:t xml:space="preserve">Over the next few milliseconds, the depolarization spread across the auditory cortex and passed to neighboring secondary somatosensory cortex. </w:t>
      </w:r>
    </w:p>
    <w:p w14:paraId="7AFB450C" w14:textId="77777777" w:rsidR="00710A6D" w:rsidRPr="00B142DC" w:rsidRDefault="000E1462" w:rsidP="009D2286">
      <w:pPr>
        <w:pStyle w:val="ListParagraph"/>
        <w:tabs>
          <w:tab w:val="left" w:pos="993"/>
        </w:tabs>
        <w:ind w:left="0"/>
        <w:rPr>
          <w:rFonts w:ascii="Times New Roman" w:hAnsi="Times New Roman" w:cs="Times New Roman"/>
          <w:i/>
          <w:iCs/>
          <w:color w:val="222222"/>
          <w:shd w:val="clear" w:color="auto" w:fill="FFFFFF"/>
        </w:rPr>
      </w:pPr>
      <w:r w:rsidRPr="005C28F9">
        <w:rPr>
          <w:rFonts w:ascii="Times New Roman" w:hAnsi="Times New Roman" w:cs="Times New Roman"/>
          <w:color w:val="222222"/>
        </w:rPr>
        <w:br/>
      </w:r>
      <w:r w:rsidRPr="00B142DC">
        <w:rPr>
          <w:rFonts w:ascii="Times New Roman" w:hAnsi="Times New Roman" w:cs="Times New Roman"/>
          <w:i/>
          <w:iCs/>
          <w:color w:val="000000" w:themeColor="text1"/>
          <w:shd w:val="clear" w:color="auto" w:fill="FFFFFF"/>
        </w:rPr>
        <w:t>Discussion:</w:t>
      </w:r>
      <w:r w:rsidRPr="00B142DC">
        <w:rPr>
          <w:rFonts w:ascii="Times New Roman" w:hAnsi="Times New Roman" w:cs="Times New Roman"/>
          <w:i/>
          <w:iCs/>
          <w:color w:val="000000" w:themeColor="text1"/>
        </w:rPr>
        <w:br/>
      </w:r>
      <w:r w:rsidRPr="00B142DC">
        <w:rPr>
          <w:rFonts w:ascii="Times New Roman" w:hAnsi="Times New Roman" w:cs="Times New Roman"/>
          <w:i/>
          <w:iCs/>
          <w:color w:val="000000" w:themeColor="text1"/>
          <w:shd w:val="clear" w:color="auto" w:fill="FFFFFF"/>
        </w:rPr>
        <w:t xml:space="preserve">19. In the limitations clearly state (again) that this procedure should be not used for </w:t>
      </w:r>
      <w:proofErr w:type="gramStart"/>
      <w:r w:rsidRPr="00B142DC">
        <w:rPr>
          <w:rFonts w:ascii="Times New Roman" w:hAnsi="Times New Roman" w:cs="Times New Roman"/>
          <w:i/>
          <w:iCs/>
          <w:color w:val="000000" w:themeColor="text1"/>
          <w:shd w:val="clear" w:color="auto" w:fill="FFFFFF"/>
        </w:rPr>
        <w:t>awake</w:t>
      </w:r>
      <w:proofErr w:type="gramEnd"/>
      <w:r w:rsidRPr="00B142DC">
        <w:rPr>
          <w:rFonts w:ascii="Times New Roman" w:hAnsi="Times New Roman" w:cs="Times New Roman"/>
          <w:i/>
          <w:iCs/>
          <w:color w:val="000000" w:themeColor="text1"/>
          <w:shd w:val="clear" w:color="auto" w:fill="FFFFFF"/>
        </w:rPr>
        <w:t xml:space="preserve"> experiments.</w:t>
      </w:r>
    </w:p>
    <w:p w14:paraId="1494E522" w14:textId="77777777" w:rsidR="00710A6D" w:rsidRPr="005C28F9" w:rsidRDefault="00710A6D" w:rsidP="009D2286">
      <w:pPr>
        <w:pStyle w:val="ListParagraph"/>
        <w:tabs>
          <w:tab w:val="left" w:pos="993"/>
        </w:tabs>
        <w:ind w:left="0"/>
        <w:rPr>
          <w:rFonts w:ascii="Times New Roman" w:hAnsi="Times New Roman" w:cs="Times New Roman"/>
          <w:color w:val="222222"/>
          <w:shd w:val="clear" w:color="auto" w:fill="FFFFFF"/>
        </w:rPr>
      </w:pPr>
    </w:p>
    <w:p w14:paraId="2F2701EC" w14:textId="793C63FF" w:rsidR="00262C2D" w:rsidRPr="00B142DC" w:rsidRDefault="00063B6F" w:rsidP="009D2286">
      <w:pPr>
        <w:pStyle w:val="ListParagraph"/>
        <w:tabs>
          <w:tab w:val="left" w:pos="993"/>
        </w:tabs>
        <w:ind w:left="0"/>
        <w:rPr>
          <w:rFonts w:ascii="Times New Roman" w:hAnsi="Times New Roman" w:cs="Times New Roman"/>
          <w:color w:val="FF0000"/>
          <w:shd w:val="clear" w:color="auto" w:fill="FFFFFF"/>
        </w:rPr>
      </w:pPr>
      <w:r w:rsidRPr="005C28F9">
        <w:rPr>
          <w:rFonts w:ascii="Times New Roman" w:hAnsi="Times New Roman" w:cs="Times New Roman"/>
          <w:color w:val="FF0000"/>
          <w:shd w:val="clear" w:color="auto" w:fill="FFFFFF"/>
        </w:rPr>
        <w:t>We have clearly stated in the abstract that this procedure should be only used in an anesthetized animal.</w:t>
      </w:r>
    </w:p>
    <w:p w14:paraId="068199E6" w14:textId="77777777" w:rsidR="00262C2D" w:rsidRPr="005C28F9" w:rsidRDefault="00262C2D" w:rsidP="009D2286">
      <w:pPr>
        <w:pStyle w:val="ListParagraph"/>
        <w:tabs>
          <w:tab w:val="left" w:pos="993"/>
        </w:tabs>
        <w:ind w:left="0"/>
        <w:rPr>
          <w:rFonts w:ascii="Times New Roman" w:hAnsi="Times New Roman" w:cs="Times New Roman"/>
          <w:color w:val="222222"/>
          <w:shd w:val="clear" w:color="auto" w:fill="FFFFFF"/>
        </w:rPr>
      </w:pPr>
    </w:p>
    <w:p w14:paraId="34F9B3E5" w14:textId="09DBF26C" w:rsidR="005C61F0" w:rsidRPr="00B142DC" w:rsidRDefault="000E1462">
      <w:pPr>
        <w:pStyle w:val="ListParagraph"/>
        <w:tabs>
          <w:tab w:val="left" w:pos="993"/>
        </w:tabs>
        <w:ind w:left="0"/>
        <w:rPr>
          <w:rFonts w:ascii="Times New Roman" w:hAnsi="Times New Roman" w:cs="Times New Roman"/>
          <w:i/>
          <w:iCs/>
          <w:color w:val="222222"/>
          <w:shd w:val="clear" w:color="auto" w:fill="FFFFFF"/>
        </w:rPr>
      </w:pPr>
      <w:r w:rsidRPr="00B142DC">
        <w:rPr>
          <w:rFonts w:ascii="Times New Roman" w:hAnsi="Times New Roman" w:cs="Times New Roman"/>
          <w:i/>
          <w:iCs/>
          <w:color w:val="000000" w:themeColor="text1"/>
          <w:shd w:val="clear" w:color="auto" w:fill="FFFFFF"/>
        </w:rPr>
        <w:t>20. I guess the movement artifacts are too large for two-photon microscopy. Please comment on this somewhere in the discussion.</w:t>
      </w:r>
    </w:p>
    <w:p w14:paraId="6A771987" w14:textId="77777777" w:rsidR="00306531" w:rsidRPr="005C28F9" w:rsidRDefault="00306531" w:rsidP="009D2286">
      <w:pPr>
        <w:pStyle w:val="ListParagraph"/>
        <w:tabs>
          <w:tab w:val="left" w:pos="993"/>
        </w:tabs>
        <w:ind w:left="0"/>
        <w:rPr>
          <w:rFonts w:ascii="Times New Roman" w:hAnsi="Times New Roman" w:cs="Times New Roman"/>
          <w:color w:val="222222"/>
          <w:shd w:val="clear" w:color="auto" w:fill="FFFFFF"/>
        </w:rPr>
      </w:pPr>
    </w:p>
    <w:p w14:paraId="761B38DD" w14:textId="6DFF955E" w:rsidR="00A51A9C" w:rsidRPr="00B142DC" w:rsidRDefault="00874B79">
      <w:pPr>
        <w:pStyle w:val="ListParagraph"/>
        <w:tabs>
          <w:tab w:val="left" w:pos="993"/>
        </w:tabs>
        <w:ind w:left="0"/>
        <w:rPr>
          <w:rFonts w:ascii="Times New Roman" w:hAnsi="Times New Roman" w:cs="Times New Roman"/>
          <w:color w:val="FF0000"/>
          <w:shd w:val="clear" w:color="auto" w:fill="FFFFFF"/>
        </w:rPr>
      </w:pPr>
      <w:r w:rsidRPr="00B142DC">
        <w:rPr>
          <w:rFonts w:ascii="Times New Roman" w:hAnsi="Times New Roman" w:cs="Times New Roman"/>
          <w:color w:val="FF0000"/>
          <w:shd w:val="clear" w:color="auto" w:fill="FFFFFF"/>
        </w:rPr>
        <w:t xml:space="preserve">Two-photon microscopy </w:t>
      </w:r>
      <w:r w:rsidR="007A7626" w:rsidRPr="005C28F9">
        <w:rPr>
          <w:rFonts w:ascii="Times New Roman" w:hAnsi="Times New Roman" w:cs="Times New Roman"/>
          <w:color w:val="FF0000"/>
          <w:shd w:val="clear" w:color="auto" w:fill="FFFFFF"/>
        </w:rPr>
        <w:t xml:space="preserve">can be certainly used (see </w:t>
      </w:r>
      <w:proofErr w:type="spellStart"/>
      <w:r w:rsidR="007A7626" w:rsidRPr="005C28F9">
        <w:rPr>
          <w:rFonts w:ascii="Times New Roman" w:hAnsi="Times New Roman" w:cs="Times New Roman"/>
          <w:color w:val="FF0000"/>
          <w:shd w:val="clear" w:color="auto" w:fill="FFFFFF"/>
        </w:rPr>
        <w:t>Sofroniew</w:t>
      </w:r>
      <w:proofErr w:type="spellEnd"/>
      <w:r w:rsidR="007A7626" w:rsidRPr="005C28F9">
        <w:rPr>
          <w:rFonts w:ascii="Times New Roman" w:hAnsi="Times New Roman" w:cs="Times New Roman"/>
          <w:color w:val="FF0000"/>
          <w:shd w:val="clear" w:color="auto" w:fill="FFFFFF"/>
        </w:rPr>
        <w:t xml:space="preserve"> et al., </w:t>
      </w:r>
      <w:proofErr w:type="spellStart"/>
      <w:r w:rsidR="007A7626" w:rsidRPr="005C28F9">
        <w:rPr>
          <w:rFonts w:ascii="Times New Roman" w:hAnsi="Times New Roman" w:cs="Times New Roman"/>
          <w:color w:val="FF0000"/>
          <w:shd w:val="clear" w:color="auto" w:fill="FFFFFF"/>
        </w:rPr>
        <w:t>Elife</w:t>
      </w:r>
      <w:proofErr w:type="spellEnd"/>
      <w:r w:rsidR="007A7626" w:rsidRPr="005C28F9">
        <w:rPr>
          <w:rFonts w:ascii="Times New Roman" w:hAnsi="Times New Roman" w:cs="Times New Roman"/>
          <w:color w:val="FF0000"/>
          <w:shd w:val="clear" w:color="auto" w:fill="FFFFFF"/>
        </w:rPr>
        <w:t xml:space="preserve"> 2016), although </w:t>
      </w:r>
      <w:proofErr w:type="gramStart"/>
      <w:r w:rsidR="007A7626" w:rsidRPr="005C28F9">
        <w:rPr>
          <w:rFonts w:ascii="Times New Roman" w:hAnsi="Times New Roman" w:cs="Times New Roman"/>
          <w:color w:val="FF0000"/>
          <w:shd w:val="clear" w:color="auto" w:fill="FFFFFF"/>
        </w:rPr>
        <w:t>that require</w:t>
      </w:r>
      <w:proofErr w:type="gramEnd"/>
      <w:r w:rsidR="007A7626" w:rsidRPr="005C28F9">
        <w:rPr>
          <w:rFonts w:ascii="Times New Roman" w:hAnsi="Times New Roman" w:cs="Times New Roman"/>
          <w:color w:val="FF0000"/>
          <w:shd w:val="clear" w:color="auto" w:fill="FFFFFF"/>
        </w:rPr>
        <w:t xml:space="preserve"> certain surgical and imaging consideration</w:t>
      </w:r>
      <w:r w:rsidR="00246460" w:rsidRPr="00B142DC">
        <w:rPr>
          <w:rFonts w:ascii="Times New Roman" w:hAnsi="Times New Roman" w:cs="Times New Roman"/>
          <w:color w:val="FF0000"/>
          <w:shd w:val="clear" w:color="auto" w:fill="FFFFFF"/>
        </w:rPr>
        <w:t>.</w:t>
      </w:r>
    </w:p>
    <w:p w14:paraId="0D617AE9" w14:textId="77777777" w:rsidR="005C61F0" w:rsidRPr="00B142DC" w:rsidRDefault="000E1462" w:rsidP="009D2286">
      <w:pPr>
        <w:pStyle w:val="ListParagraph"/>
        <w:tabs>
          <w:tab w:val="left" w:pos="993"/>
        </w:tabs>
        <w:ind w:left="0"/>
        <w:rPr>
          <w:rFonts w:ascii="Times New Roman" w:hAnsi="Times New Roman" w:cs="Times New Roman"/>
          <w:i/>
          <w:iCs/>
          <w:color w:val="000000" w:themeColor="text1"/>
          <w:shd w:val="clear" w:color="auto" w:fill="FFFFFF"/>
        </w:rPr>
      </w:pPr>
      <w:r w:rsidRPr="005C28F9">
        <w:rPr>
          <w:rFonts w:ascii="Times New Roman" w:hAnsi="Times New Roman" w:cs="Times New Roman"/>
          <w:color w:val="222222"/>
        </w:rPr>
        <w:br/>
      </w:r>
      <w:r w:rsidRPr="00B142DC">
        <w:rPr>
          <w:rFonts w:ascii="Times New Roman" w:hAnsi="Times New Roman" w:cs="Times New Roman"/>
          <w:i/>
          <w:iCs/>
          <w:color w:val="000000" w:themeColor="text1"/>
          <w:shd w:val="clear" w:color="auto" w:fill="FFFFFF"/>
        </w:rPr>
        <w:t>21. Can this craniotomy be used for intrinsic imaging?</w:t>
      </w:r>
    </w:p>
    <w:p w14:paraId="6FB50399" w14:textId="77777777" w:rsidR="00D02019" w:rsidRPr="005C28F9" w:rsidRDefault="00D02019" w:rsidP="009D2286">
      <w:pPr>
        <w:pStyle w:val="ListParagraph"/>
        <w:tabs>
          <w:tab w:val="left" w:pos="993"/>
        </w:tabs>
        <w:ind w:left="0"/>
        <w:rPr>
          <w:rFonts w:ascii="Times New Roman" w:hAnsi="Times New Roman" w:cs="Times New Roman"/>
          <w:color w:val="000000" w:themeColor="text1"/>
          <w:shd w:val="clear" w:color="auto" w:fill="FFFFFF"/>
        </w:rPr>
      </w:pPr>
    </w:p>
    <w:p w14:paraId="0E580550" w14:textId="29CD38D1" w:rsidR="00D02019" w:rsidRPr="00B142DC" w:rsidRDefault="00D02019" w:rsidP="009D2286">
      <w:pPr>
        <w:pStyle w:val="ListParagraph"/>
        <w:tabs>
          <w:tab w:val="left" w:pos="993"/>
        </w:tabs>
        <w:ind w:left="0"/>
        <w:rPr>
          <w:rFonts w:ascii="Times New Roman" w:hAnsi="Times New Roman" w:cs="Times New Roman"/>
          <w:color w:val="FF0000"/>
          <w:shd w:val="clear" w:color="auto" w:fill="FFFFFF"/>
        </w:rPr>
      </w:pPr>
      <w:r w:rsidRPr="00B142DC">
        <w:rPr>
          <w:rFonts w:ascii="Times New Roman" w:hAnsi="Times New Roman" w:cs="Times New Roman"/>
          <w:color w:val="FF0000"/>
          <w:shd w:val="clear" w:color="auto" w:fill="FFFFFF"/>
        </w:rPr>
        <w:t>Absolutely! We added this</w:t>
      </w:r>
      <w:r w:rsidR="004D6246" w:rsidRPr="00B142DC">
        <w:rPr>
          <w:rFonts w:ascii="Times New Roman" w:hAnsi="Times New Roman" w:cs="Times New Roman"/>
          <w:color w:val="FF0000"/>
          <w:shd w:val="clear" w:color="auto" w:fill="FFFFFF"/>
        </w:rPr>
        <w:t xml:space="preserve"> technique</w:t>
      </w:r>
      <w:r w:rsidRPr="00B142DC">
        <w:rPr>
          <w:rFonts w:ascii="Times New Roman" w:hAnsi="Times New Roman" w:cs="Times New Roman"/>
          <w:color w:val="FF0000"/>
          <w:shd w:val="clear" w:color="auto" w:fill="FFFFFF"/>
        </w:rPr>
        <w:t xml:space="preserve"> to the </w:t>
      </w:r>
      <w:r w:rsidR="004D6246" w:rsidRPr="00B142DC">
        <w:rPr>
          <w:rFonts w:ascii="Times New Roman" w:hAnsi="Times New Roman" w:cs="Times New Roman"/>
          <w:color w:val="FF0000"/>
          <w:shd w:val="clear" w:color="auto" w:fill="FFFFFF"/>
        </w:rPr>
        <w:t xml:space="preserve">long abstract, </w:t>
      </w:r>
      <w:r w:rsidRPr="00B142DC">
        <w:rPr>
          <w:rFonts w:ascii="Times New Roman" w:hAnsi="Times New Roman" w:cs="Times New Roman"/>
          <w:color w:val="FF0000"/>
          <w:shd w:val="clear" w:color="auto" w:fill="FFFFFF"/>
        </w:rPr>
        <w:t>introduction</w:t>
      </w:r>
      <w:r w:rsidR="004D6246" w:rsidRPr="00B142DC">
        <w:rPr>
          <w:rFonts w:ascii="Times New Roman" w:hAnsi="Times New Roman" w:cs="Times New Roman"/>
          <w:color w:val="FF0000"/>
          <w:shd w:val="clear" w:color="auto" w:fill="FFFFFF"/>
        </w:rPr>
        <w:t>,</w:t>
      </w:r>
      <w:r w:rsidRPr="00B142DC">
        <w:rPr>
          <w:rFonts w:ascii="Times New Roman" w:hAnsi="Times New Roman" w:cs="Times New Roman"/>
          <w:color w:val="FF0000"/>
          <w:shd w:val="clear" w:color="auto" w:fill="FFFFFF"/>
        </w:rPr>
        <w:t xml:space="preserve"> and discussion.</w:t>
      </w:r>
    </w:p>
    <w:p w14:paraId="61D083EF" w14:textId="77777777" w:rsidR="005C61F0" w:rsidRPr="00B142DC" w:rsidRDefault="000E1462" w:rsidP="009D2286">
      <w:pPr>
        <w:pStyle w:val="ListParagraph"/>
        <w:tabs>
          <w:tab w:val="left" w:pos="993"/>
        </w:tabs>
        <w:ind w:left="0"/>
        <w:rPr>
          <w:rFonts w:ascii="Times New Roman" w:hAnsi="Times New Roman" w:cs="Times New Roman"/>
          <w:i/>
          <w:iCs/>
          <w:color w:val="000000" w:themeColor="text1"/>
          <w:shd w:val="clear" w:color="auto" w:fill="FFFFFF"/>
        </w:rPr>
      </w:pPr>
      <w:r w:rsidRPr="005C28F9">
        <w:rPr>
          <w:rFonts w:ascii="Times New Roman" w:hAnsi="Times New Roman" w:cs="Times New Roman"/>
          <w:color w:val="000000" w:themeColor="text1"/>
        </w:rPr>
        <w:br/>
      </w:r>
      <w:r w:rsidRPr="00B142DC">
        <w:rPr>
          <w:rFonts w:ascii="Times New Roman" w:hAnsi="Times New Roman" w:cs="Times New Roman"/>
          <w:i/>
          <w:iCs/>
          <w:color w:val="000000" w:themeColor="text1"/>
          <w:shd w:val="clear" w:color="auto" w:fill="FFFFFF"/>
        </w:rPr>
        <w:t>22. How long do you typically use this craniotomy for imaging? What is the limit? Do you do any special things during imaging to maintain the preparation?</w:t>
      </w:r>
    </w:p>
    <w:p w14:paraId="176258AB" w14:textId="77777777" w:rsidR="006F2F49" w:rsidRPr="005C28F9" w:rsidRDefault="006F2F49" w:rsidP="009D2286">
      <w:pPr>
        <w:pStyle w:val="ListParagraph"/>
        <w:tabs>
          <w:tab w:val="left" w:pos="993"/>
        </w:tabs>
        <w:ind w:left="0"/>
        <w:rPr>
          <w:rFonts w:ascii="Times New Roman" w:hAnsi="Times New Roman" w:cs="Times New Roman"/>
          <w:color w:val="222222"/>
        </w:rPr>
      </w:pPr>
      <w:r w:rsidRPr="005C28F9">
        <w:rPr>
          <w:rFonts w:ascii="Times New Roman" w:hAnsi="Times New Roman" w:cs="Times New Roman"/>
          <w:color w:val="222222"/>
        </w:rPr>
        <w:t xml:space="preserve"> </w:t>
      </w:r>
    </w:p>
    <w:p w14:paraId="4ABB99C9" w14:textId="30C9E71E" w:rsidR="009D4696" w:rsidRPr="00B142DC" w:rsidRDefault="005A0B44">
      <w:pPr>
        <w:pStyle w:val="ListParagraph"/>
        <w:tabs>
          <w:tab w:val="left" w:pos="993"/>
        </w:tabs>
        <w:ind w:left="0"/>
        <w:rPr>
          <w:rFonts w:ascii="Times New Roman" w:hAnsi="Times New Roman" w:cs="Times New Roman"/>
          <w:color w:val="FF0000"/>
        </w:rPr>
      </w:pPr>
      <w:r w:rsidRPr="00B142DC">
        <w:rPr>
          <w:rFonts w:ascii="Times New Roman" w:hAnsi="Times New Roman" w:cs="Times New Roman"/>
          <w:color w:val="FF0000"/>
        </w:rPr>
        <w:t>We can image the neural activity up to 5</w:t>
      </w:r>
      <w:r w:rsidR="0029552F" w:rsidRPr="00B142DC">
        <w:rPr>
          <w:rFonts w:ascii="Times New Roman" w:hAnsi="Times New Roman" w:cs="Times New Roman"/>
          <w:color w:val="FF0000"/>
        </w:rPr>
        <w:t xml:space="preserve"> to </w:t>
      </w:r>
      <w:r w:rsidRPr="00B142DC">
        <w:rPr>
          <w:rFonts w:ascii="Times New Roman" w:hAnsi="Times New Roman" w:cs="Times New Roman"/>
          <w:color w:val="FF0000"/>
        </w:rPr>
        <w:t>6</w:t>
      </w:r>
      <w:r w:rsidR="006F2F49" w:rsidRPr="00B142DC">
        <w:rPr>
          <w:rFonts w:ascii="Times New Roman" w:hAnsi="Times New Roman" w:cs="Times New Roman"/>
          <w:color w:val="FF0000"/>
        </w:rPr>
        <w:t xml:space="preserve"> </w:t>
      </w:r>
      <w:r w:rsidR="009D4696" w:rsidRPr="00B142DC">
        <w:rPr>
          <w:rFonts w:ascii="Times New Roman" w:hAnsi="Times New Roman" w:cs="Times New Roman"/>
          <w:color w:val="FF0000"/>
        </w:rPr>
        <w:t>hours, as long as the animal’s vital signs are well maint</w:t>
      </w:r>
      <w:r w:rsidR="00560D11" w:rsidRPr="00B142DC">
        <w:rPr>
          <w:rFonts w:ascii="Times New Roman" w:hAnsi="Times New Roman" w:cs="Times New Roman"/>
          <w:color w:val="FF0000"/>
        </w:rPr>
        <w:t>ained and it shows no sign of di</w:t>
      </w:r>
      <w:r w:rsidR="0029552F" w:rsidRPr="00B142DC">
        <w:rPr>
          <w:rFonts w:ascii="Times New Roman" w:hAnsi="Times New Roman" w:cs="Times New Roman"/>
          <w:color w:val="FF0000"/>
        </w:rPr>
        <w:t xml:space="preserve">stress. </w:t>
      </w:r>
    </w:p>
    <w:p w14:paraId="1A07822C" w14:textId="77777777" w:rsidR="009D4696" w:rsidRPr="00B142DC" w:rsidRDefault="009D4696" w:rsidP="009D2286">
      <w:pPr>
        <w:pStyle w:val="ListParagraph"/>
        <w:tabs>
          <w:tab w:val="left" w:pos="993"/>
        </w:tabs>
        <w:ind w:left="0"/>
        <w:rPr>
          <w:rFonts w:ascii="Times New Roman" w:hAnsi="Times New Roman" w:cs="Times New Roman"/>
        </w:rPr>
      </w:pPr>
    </w:p>
    <w:p w14:paraId="2D1996C5" w14:textId="77777777" w:rsidR="005C61F0" w:rsidRPr="00B142DC" w:rsidRDefault="000E1462" w:rsidP="009D2286">
      <w:pPr>
        <w:pStyle w:val="ListParagraph"/>
        <w:tabs>
          <w:tab w:val="left" w:pos="993"/>
        </w:tabs>
        <w:ind w:left="0"/>
        <w:rPr>
          <w:rFonts w:ascii="Times New Roman" w:hAnsi="Times New Roman" w:cs="Times New Roman"/>
          <w:i/>
          <w:iCs/>
          <w:shd w:val="clear" w:color="auto" w:fill="FFFFFF"/>
        </w:rPr>
      </w:pPr>
      <w:r w:rsidRPr="00B142DC">
        <w:rPr>
          <w:rFonts w:ascii="Times New Roman" w:hAnsi="Times New Roman" w:cs="Times New Roman"/>
          <w:i/>
          <w:iCs/>
          <w:shd w:val="clear" w:color="auto" w:fill="FFFFFF"/>
        </w:rPr>
        <w:t>Figures:</w:t>
      </w:r>
      <w:r w:rsidRPr="00B142DC">
        <w:rPr>
          <w:rFonts w:ascii="Times New Roman" w:hAnsi="Times New Roman" w:cs="Times New Roman"/>
          <w:i/>
          <w:iCs/>
        </w:rPr>
        <w:br/>
      </w:r>
      <w:r w:rsidRPr="00B142DC">
        <w:rPr>
          <w:rFonts w:ascii="Times New Roman" w:hAnsi="Times New Roman" w:cs="Times New Roman"/>
          <w:i/>
          <w:iCs/>
          <w:shd w:val="clear" w:color="auto" w:fill="FFFFFF"/>
        </w:rPr>
        <w:t>23. Please add reference for Figure 3A.</w:t>
      </w:r>
    </w:p>
    <w:p w14:paraId="2E685C87" w14:textId="77777777" w:rsidR="005A0B44" w:rsidRPr="005C28F9" w:rsidRDefault="005A0B44" w:rsidP="009D2286">
      <w:pPr>
        <w:pStyle w:val="ListParagraph"/>
        <w:tabs>
          <w:tab w:val="left" w:pos="993"/>
        </w:tabs>
        <w:ind w:left="0"/>
        <w:rPr>
          <w:rFonts w:ascii="Times New Roman" w:hAnsi="Times New Roman" w:cs="Times New Roman"/>
          <w:i/>
          <w:iCs/>
          <w:color w:val="222222"/>
          <w:shd w:val="clear" w:color="auto" w:fill="FFFFFF"/>
        </w:rPr>
      </w:pPr>
    </w:p>
    <w:p w14:paraId="74B27C75" w14:textId="43C50457" w:rsidR="005A0B44" w:rsidRPr="00B142DC" w:rsidRDefault="005A0B44">
      <w:pPr>
        <w:pStyle w:val="ListParagraph"/>
        <w:tabs>
          <w:tab w:val="left" w:pos="993"/>
        </w:tabs>
        <w:ind w:left="0"/>
        <w:rPr>
          <w:rFonts w:ascii="Times New Roman" w:hAnsi="Times New Roman" w:cs="Times New Roman"/>
          <w:color w:val="FF0000"/>
          <w:shd w:val="clear" w:color="auto" w:fill="FFFFFF"/>
        </w:rPr>
      </w:pPr>
      <w:r w:rsidRPr="00B142DC">
        <w:rPr>
          <w:rFonts w:ascii="Times New Roman" w:hAnsi="Times New Roman" w:cs="Times New Roman"/>
          <w:color w:val="FF0000"/>
          <w:shd w:val="clear" w:color="auto" w:fill="FFFFFF"/>
        </w:rPr>
        <w:t>We have added the reference.</w:t>
      </w:r>
    </w:p>
    <w:p w14:paraId="78FA0143" w14:textId="5150B1F1" w:rsidR="00EC42F5" w:rsidRPr="00B142DC" w:rsidRDefault="000E1462">
      <w:pPr>
        <w:pStyle w:val="ListParagraph"/>
        <w:tabs>
          <w:tab w:val="left" w:pos="993"/>
        </w:tabs>
        <w:ind w:left="0"/>
        <w:rPr>
          <w:rFonts w:ascii="Times New Roman" w:hAnsi="Times New Roman" w:cs="Times New Roman"/>
          <w:i/>
          <w:iCs/>
          <w:color w:val="000000" w:themeColor="text1"/>
          <w:shd w:val="clear" w:color="auto" w:fill="FFFFFF"/>
        </w:rPr>
      </w:pPr>
      <w:r w:rsidRPr="005C28F9">
        <w:rPr>
          <w:rFonts w:ascii="Times New Roman" w:hAnsi="Times New Roman" w:cs="Times New Roman"/>
          <w:color w:val="222222"/>
        </w:rPr>
        <w:br/>
      </w:r>
      <w:r w:rsidRPr="00B142DC">
        <w:rPr>
          <w:rFonts w:ascii="Times New Roman" w:hAnsi="Times New Roman" w:cs="Times New Roman"/>
          <w:i/>
          <w:iCs/>
          <w:color w:val="000000" w:themeColor="text1"/>
          <w:shd w:val="clear" w:color="auto" w:fill="FFFFFF"/>
        </w:rPr>
        <w:t>2</w:t>
      </w:r>
      <w:r w:rsidR="008B3D70" w:rsidRPr="00B142DC">
        <w:rPr>
          <w:rFonts w:ascii="Times New Roman" w:hAnsi="Times New Roman" w:cs="Times New Roman"/>
          <w:i/>
          <w:iCs/>
          <w:color w:val="000000" w:themeColor="text1"/>
          <w:shd w:val="clear" w:color="auto" w:fill="FFFFFF"/>
        </w:rPr>
        <w:t>4</w:t>
      </w:r>
      <w:r w:rsidRPr="00B142DC">
        <w:rPr>
          <w:rFonts w:ascii="Times New Roman" w:hAnsi="Times New Roman" w:cs="Times New Roman"/>
          <w:i/>
          <w:iCs/>
          <w:color w:val="000000" w:themeColor="text1"/>
          <w:shd w:val="clear" w:color="auto" w:fill="FFFFFF"/>
        </w:rPr>
        <w:t>. Please specify your microscope.</w:t>
      </w:r>
    </w:p>
    <w:p w14:paraId="5FE30D8C" w14:textId="6A6E5B08" w:rsidR="00E82ED8" w:rsidRPr="005C28F9" w:rsidRDefault="00E82ED8" w:rsidP="009D2286">
      <w:pPr>
        <w:pStyle w:val="ListParagraph"/>
        <w:tabs>
          <w:tab w:val="left" w:pos="993"/>
        </w:tabs>
        <w:ind w:left="0"/>
        <w:rPr>
          <w:rFonts w:ascii="Times New Roman" w:hAnsi="Times New Roman" w:cs="Times New Roman"/>
          <w:color w:val="000000" w:themeColor="text1"/>
          <w:shd w:val="clear" w:color="auto" w:fill="FFFFFF"/>
        </w:rPr>
      </w:pPr>
    </w:p>
    <w:p w14:paraId="26A72F61" w14:textId="36D6A159" w:rsidR="00E82ED8" w:rsidRPr="00B142DC" w:rsidRDefault="00E82ED8" w:rsidP="009D2286">
      <w:pPr>
        <w:pStyle w:val="ListParagraph"/>
        <w:tabs>
          <w:tab w:val="left" w:pos="993"/>
        </w:tabs>
        <w:ind w:left="0"/>
        <w:rPr>
          <w:rFonts w:ascii="Times New Roman" w:hAnsi="Times New Roman" w:cs="Times New Roman"/>
          <w:color w:val="FF0000"/>
          <w:shd w:val="clear" w:color="auto" w:fill="FFFFFF"/>
        </w:rPr>
      </w:pPr>
      <w:r w:rsidRPr="00B142DC">
        <w:rPr>
          <w:rFonts w:ascii="Times New Roman" w:hAnsi="Times New Roman" w:cs="Times New Roman"/>
          <w:color w:val="FF0000"/>
          <w:shd w:val="clear" w:color="auto" w:fill="FFFFFF"/>
        </w:rPr>
        <w:t>We have added this information to section 2.1</w:t>
      </w:r>
      <w:r w:rsidR="008B3D70" w:rsidRPr="00B142DC">
        <w:rPr>
          <w:rFonts w:ascii="Times New Roman" w:hAnsi="Times New Roman" w:cs="Times New Roman"/>
          <w:color w:val="FF0000"/>
          <w:shd w:val="clear" w:color="auto" w:fill="FFFFFF"/>
        </w:rPr>
        <w:t xml:space="preserve"> (Page 4, line 29).</w:t>
      </w:r>
    </w:p>
    <w:p w14:paraId="1B664F5F" w14:textId="77777777" w:rsidR="00D11823" w:rsidRPr="005C28F9" w:rsidRDefault="000E1462" w:rsidP="009D2286">
      <w:pPr>
        <w:pStyle w:val="ListParagraph"/>
        <w:tabs>
          <w:tab w:val="left" w:pos="993"/>
        </w:tabs>
        <w:ind w:left="0"/>
        <w:rPr>
          <w:rFonts w:ascii="Times New Roman" w:hAnsi="Times New Roman" w:cs="Times New Roman"/>
          <w:bCs/>
          <w:color w:val="222222"/>
          <w:shd w:val="clear" w:color="auto" w:fill="FFFFFF"/>
        </w:rPr>
      </w:pPr>
      <w:r w:rsidRPr="005C28F9">
        <w:rPr>
          <w:rFonts w:ascii="Times New Roman" w:hAnsi="Times New Roman" w:cs="Times New Roman"/>
          <w:color w:val="222222"/>
        </w:rPr>
        <w:br/>
      </w:r>
    </w:p>
    <w:p w14:paraId="708F9068" w14:textId="77777777" w:rsidR="00D11823" w:rsidRPr="005C28F9" w:rsidRDefault="00D11823" w:rsidP="009D2286">
      <w:pPr>
        <w:pStyle w:val="ListParagraph"/>
        <w:tabs>
          <w:tab w:val="left" w:pos="993"/>
        </w:tabs>
        <w:ind w:left="0"/>
        <w:rPr>
          <w:rFonts w:ascii="Times New Roman" w:hAnsi="Times New Roman" w:cs="Times New Roman"/>
          <w:bCs/>
          <w:color w:val="222222"/>
          <w:shd w:val="clear" w:color="auto" w:fill="FFFFFF"/>
        </w:rPr>
      </w:pPr>
    </w:p>
    <w:p w14:paraId="4EA3DA25" w14:textId="77777777" w:rsidR="00D11823" w:rsidRPr="005C28F9" w:rsidRDefault="00D11823" w:rsidP="009D2286">
      <w:pPr>
        <w:pStyle w:val="ListParagraph"/>
        <w:tabs>
          <w:tab w:val="left" w:pos="993"/>
        </w:tabs>
        <w:ind w:left="0"/>
        <w:rPr>
          <w:rFonts w:ascii="Times New Roman" w:hAnsi="Times New Roman" w:cs="Times New Roman"/>
          <w:bCs/>
          <w:color w:val="222222"/>
          <w:shd w:val="clear" w:color="auto" w:fill="FFFFFF"/>
        </w:rPr>
      </w:pPr>
    </w:p>
    <w:p w14:paraId="7EF49AB9" w14:textId="77777777" w:rsidR="00D11823" w:rsidRPr="005C28F9" w:rsidRDefault="00D11823" w:rsidP="009D2286">
      <w:pPr>
        <w:pStyle w:val="ListParagraph"/>
        <w:tabs>
          <w:tab w:val="left" w:pos="993"/>
        </w:tabs>
        <w:ind w:left="0"/>
        <w:rPr>
          <w:rFonts w:ascii="Times New Roman" w:hAnsi="Times New Roman" w:cs="Times New Roman"/>
          <w:bCs/>
          <w:color w:val="222222"/>
          <w:shd w:val="clear" w:color="auto" w:fill="FFFFFF"/>
        </w:rPr>
      </w:pPr>
    </w:p>
    <w:p w14:paraId="08E0B0E2" w14:textId="77777777" w:rsidR="00D11823" w:rsidRPr="005C28F9" w:rsidRDefault="00D11823" w:rsidP="009D2286">
      <w:pPr>
        <w:pStyle w:val="ListParagraph"/>
        <w:tabs>
          <w:tab w:val="left" w:pos="993"/>
        </w:tabs>
        <w:ind w:left="0"/>
        <w:rPr>
          <w:rFonts w:ascii="Times New Roman" w:hAnsi="Times New Roman" w:cs="Times New Roman"/>
          <w:bCs/>
          <w:color w:val="222222"/>
          <w:shd w:val="clear" w:color="auto" w:fill="FFFFFF"/>
        </w:rPr>
      </w:pPr>
    </w:p>
    <w:p w14:paraId="2EEE8360" w14:textId="77777777" w:rsidR="00D11823" w:rsidRPr="005C28F9" w:rsidRDefault="00D11823" w:rsidP="009D2286">
      <w:pPr>
        <w:pStyle w:val="ListParagraph"/>
        <w:tabs>
          <w:tab w:val="left" w:pos="993"/>
        </w:tabs>
        <w:ind w:left="0"/>
        <w:rPr>
          <w:rFonts w:ascii="Times New Roman" w:hAnsi="Times New Roman" w:cs="Times New Roman"/>
          <w:bCs/>
          <w:color w:val="222222"/>
          <w:shd w:val="clear" w:color="auto" w:fill="FFFFFF"/>
        </w:rPr>
      </w:pPr>
    </w:p>
    <w:p w14:paraId="2A0F65BF" w14:textId="3EFFA5FC" w:rsidR="00B17E73" w:rsidRPr="005C28F9" w:rsidRDefault="000E1462" w:rsidP="009D2286">
      <w:pPr>
        <w:pStyle w:val="ListParagraph"/>
        <w:tabs>
          <w:tab w:val="left" w:pos="993"/>
        </w:tabs>
        <w:ind w:left="0"/>
        <w:rPr>
          <w:rStyle w:val="apple-converted-space"/>
          <w:rFonts w:ascii="Times New Roman" w:hAnsi="Times New Roman" w:cs="Times New Roman"/>
          <w:color w:val="222222"/>
          <w:shd w:val="clear" w:color="auto" w:fill="FFFFFF"/>
        </w:rPr>
      </w:pPr>
      <w:r w:rsidRPr="005C28F9">
        <w:rPr>
          <w:rFonts w:ascii="Times New Roman" w:hAnsi="Times New Roman" w:cs="Times New Roman"/>
          <w:bCs/>
          <w:color w:val="222222"/>
          <w:shd w:val="clear" w:color="auto" w:fill="FFFFFF"/>
        </w:rPr>
        <w:lastRenderedPageBreak/>
        <w:t>Reviewer #3:</w:t>
      </w:r>
      <w:r w:rsidRPr="005C28F9">
        <w:rPr>
          <w:rStyle w:val="apple-converted-space"/>
          <w:rFonts w:ascii="Times New Roman" w:hAnsi="Times New Roman" w:cs="Times New Roman"/>
          <w:color w:val="222222"/>
          <w:shd w:val="clear" w:color="auto" w:fill="FFFFFF"/>
        </w:rPr>
        <w:t> </w:t>
      </w:r>
    </w:p>
    <w:p w14:paraId="2BBF1459" w14:textId="77777777" w:rsidR="00B17E73" w:rsidRPr="005C28F9" w:rsidRDefault="000E1462" w:rsidP="009D2286">
      <w:pPr>
        <w:pStyle w:val="ListParagraph"/>
        <w:tabs>
          <w:tab w:val="left" w:pos="993"/>
        </w:tabs>
        <w:ind w:left="0"/>
        <w:rPr>
          <w:rStyle w:val="apple-converted-space"/>
          <w:rFonts w:ascii="Times New Roman" w:hAnsi="Times New Roman" w:cs="Times New Roman"/>
          <w:color w:val="222222"/>
          <w:shd w:val="clear" w:color="auto" w:fill="FFFFFF"/>
        </w:rPr>
      </w:pPr>
      <w:r w:rsidRPr="005C28F9">
        <w:rPr>
          <w:rFonts w:ascii="Times New Roman" w:hAnsi="Times New Roman" w:cs="Times New Roman"/>
          <w:color w:val="222222"/>
        </w:rPr>
        <w:br/>
      </w:r>
      <w:r w:rsidRPr="005C28F9">
        <w:rPr>
          <w:rFonts w:ascii="Times New Roman" w:hAnsi="Times New Roman" w:cs="Times New Roman"/>
          <w:i/>
          <w:iCs/>
          <w:color w:val="222222"/>
          <w:shd w:val="clear" w:color="auto" w:fill="FFFFFF"/>
        </w:rPr>
        <w:t>Manuscript Summary:</w:t>
      </w:r>
      <w:r w:rsidRPr="005C28F9">
        <w:rPr>
          <w:rStyle w:val="apple-converted-space"/>
          <w:rFonts w:ascii="Times New Roman" w:hAnsi="Times New Roman" w:cs="Times New Roman"/>
          <w:color w:val="222222"/>
          <w:shd w:val="clear" w:color="auto" w:fill="FFFFFF"/>
        </w:rPr>
        <w:t> </w:t>
      </w:r>
    </w:p>
    <w:p w14:paraId="5C7C6A81" w14:textId="77777777" w:rsidR="004811C8" w:rsidRPr="00B142DC" w:rsidRDefault="000E1462" w:rsidP="009D2286">
      <w:pPr>
        <w:pStyle w:val="ListParagraph"/>
        <w:tabs>
          <w:tab w:val="left" w:pos="993"/>
        </w:tabs>
        <w:ind w:left="0"/>
        <w:rPr>
          <w:rFonts w:ascii="Times New Roman" w:hAnsi="Times New Roman" w:cs="Times New Roman"/>
          <w:i/>
          <w:iCs/>
          <w:color w:val="222222"/>
          <w:shd w:val="clear" w:color="auto" w:fill="FFFFFF"/>
        </w:rPr>
      </w:pPr>
      <w:r w:rsidRPr="00B142DC">
        <w:rPr>
          <w:rFonts w:ascii="Times New Roman" w:hAnsi="Times New Roman" w:cs="Times New Roman"/>
          <w:i/>
          <w:iCs/>
          <w:color w:val="222222"/>
        </w:rPr>
        <w:br/>
      </w:r>
      <w:r w:rsidRPr="00B142DC">
        <w:rPr>
          <w:rFonts w:ascii="Times New Roman" w:hAnsi="Times New Roman" w:cs="Times New Roman"/>
          <w:i/>
          <w:iCs/>
          <w:color w:val="222222"/>
          <w:shd w:val="clear" w:color="auto" w:fill="FFFFFF"/>
        </w:rPr>
        <w:t>This manuscript describes a surgical method to make a large craniotomy over one cranial hemisphere in mice. This method is useful for terminal in vivo imaging of large areas of cortex. Previously this method was used in conjunction with voltage sensitive dye imaging.</w:t>
      </w:r>
    </w:p>
    <w:p w14:paraId="2C0EBE57" w14:textId="77777777" w:rsidR="00B17E73" w:rsidRPr="005C28F9" w:rsidRDefault="000E1462" w:rsidP="009D2286">
      <w:pPr>
        <w:pStyle w:val="ListParagraph"/>
        <w:tabs>
          <w:tab w:val="left" w:pos="993"/>
        </w:tabs>
        <w:ind w:left="0"/>
        <w:rPr>
          <w:rFonts w:ascii="Times New Roman" w:hAnsi="Times New Roman" w:cs="Times New Roman"/>
          <w:i/>
          <w:iCs/>
          <w:color w:val="222222"/>
          <w:shd w:val="clear" w:color="auto" w:fill="FFFFFF"/>
        </w:rPr>
      </w:pPr>
      <w:r w:rsidRPr="005C28F9">
        <w:rPr>
          <w:rStyle w:val="apple-converted-space"/>
          <w:rFonts w:ascii="Times New Roman" w:hAnsi="Times New Roman" w:cs="Times New Roman"/>
          <w:color w:val="222222"/>
          <w:shd w:val="clear" w:color="auto" w:fill="FFFFFF"/>
        </w:rPr>
        <w:t> </w:t>
      </w:r>
      <w:r w:rsidRPr="005C28F9">
        <w:rPr>
          <w:rFonts w:ascii="Times New Roman" w:hAnsi="Times New Roman" w:cs="Times New Roman"/>
          <w:color w:val="222222"/>
        </w:rPr>
        <w:br/>
      </w:r>
      <w:r w:rsidRPr="005C28F9">
        <w:rPr>
          <w:rFonts w:ascii="Times New Roman" w:hAnsi="Times New Roman" w:cs="Times New Roman"/>
          <w:color w:val="222222"/>
        </w:rPr>
        <w:br/>
      </w:r>
      <w:r w:rsidRPr="005C28F9">
        <w:rPr>
          <w:rFonts w:ascii="Times New Roman" w:hAnsi="Times New Roman" w:cs="Times New Roman"/>
          <w:i/>
          <w:iCs/>
          <w:color w:val="222222"/>
          <w:shd w:val="clear" w:color="auto" w:fill="FFFFFF"/>
        </w:rPr>
        <w:t>Major Concerns:</w:t>
      </w:r>
    </w:p>
    <w:p w14:paraId="4CA8E386" w14:textId="77777777" w:rsidR="00B17E73" w:rsidRPr="00B142DC" w:rsidRDefault="000E1462" w:rsidP="009D2286">
      <w:pPr>
        <w:pStyle w:val="ListParagraph"/>
        <w:tabs>
          <w:tab w:val="left" w:pos="993"/>
        </w:tabs>
        <w:ind w:left="0"/>
        <w:rPr>
          <w:rFonts w:ascii="Times New Roman" w:hAnsi="Times New Roman" w:cs="Times New Roman"/>
          <w:i/>
          <w:iCs/>
          <w:color w:val="222222"/>
          <w:shd w:val="clear" w:color="auto" w:fill="FFFFFF"/>
        </w:rPr>
      </w:pPr>
      <w:r w:rsidRPr="00B142DC">
        <w:rPr>
          <w:rFonts w:ascii="Times New Roman" w:hAnsi="Times New Roman" w:cs="Times New Roman"/>
          <w:i/>
          <w:iCs/>
          <w:color w:val="222222"/>
        </w:rPr>
        <w:br/>
      </w:r>
      <w:r w:rsidRPr="00B142DC">
        <w:rPr>
          <w:rFonts w:ascii="Times New Roman" w:hAnsi="Times New Roman" w:cs="Times New Roman"/>
          <w:i/>
          <w:iCs/>
          <w:color w:val="222222"/>
          <w:shd w:val="clear" w:color="auto" w:fill="FFFFFF"/>
        </w:rPr>
        <w:t xml:space="preserve">I have no major concerns. The described methods do not stray too far from other windowing methods </w:t>
      </w:r>
      <w:r w:rsidRPr="00B142DC">
        <w:rPr>
          <w:rFonts w:ascii="Times New Roman" w:hAnsi="Times New Roman" w:cs="Times New Roman"/>
          <w:i/>
          <w:iCs/>
          <w:noProof/>
          <w:color w:val="222222"/>
          <w:shd w:val="clear" w:color="auto" w:fill="FFFFFF"/>
        </w:rPr>
        <w:t>and therefore</w:t>
      </w:r>
      <w:r w:rsidRPr="00B142DC">
        <w:rPr>
          <w:rFonts w:ascii="Times New Roman" w:hAnsi="Times New Roman" w:cs="Times New Roman"/>
          <w:i/>
          <w:iCs/>
          <w:color w:val="222222"/>
          <w:shd w:val="clear" w:color="auto" w:fill="FFFFFF"/>
        </w:rPr>
        <w:t xml:space="preserve"> do not raise any concerns.</w:t>
      </w:r>
    </w:p>
    <w:p w14:paraId="062D764E" w14:textId="77777777" w:rsidR="002548C0" w:rsidRPr="005C28F9" w:rsidRDefault="000E1462" w:rsidP="009D2286">
      <w:pPr>
        <w:pStyle w:val="ListParagraph"/>
        <w:tabs>
          <w:tab w:val="left" w:pos="993"/>
        </w:tabs>
        <w:ind w:left="0"/>
        <w:rPr>
          <w:rFonts w:ascii="Times New Roman" w:hAnsi="Times New Roman" w:cs="Times New Roman"/>
          <w:i/>
          <w:iCs/>
          <w:color w:val="222222"/>
          <w:shd w:val="clear" w:color="auto" w:fill="FFFFFF"/>
        </w:rPr>
      </w:pPr>
      <w:r w:rsidRPr="005C28F9">
        <w:rPr>
          <w:rFonts w:ascii="Times New Roman" w:hAnsi="Times New Roman" w:cs="Times New Roman"/>
          <w:color w:val="222222"/>
        </w:rPr>
        <w:br/>
      </w:r>
      <w:r w:rsidRPr="005C28F9">
        <w:rPr>
          <w:rFonts w:ascii="Times New Roman" w:hAnsi="Times New Roman" w:cs="Times New Roman"/>
          <w:i/>
          <w:iCs/>
          <w:color w:val="222222"/>
          <w:shd w:val="clear" w:color="auto" w:fill="FFFFFF"/>
        </w:rPr>
        <w:t>Minor Concerns:</w:t>
      </w:r>
    </w:p>
    <w:p w14:paraId="19205406" w14:textId="329FE617" w:rsidR="004811C8" w:rsidRPr="005C28F9" w:rsidRDefault="000E1462" w:rsidP="009D2286">
      <w:pPr>
        <w:pStyle w:val="ListParagraph"/>
        <w:tabs>
          <w:tab w:val="left" w:pos="993"/>
        </w:tabs>
        <w:ind w:left="0"/>
        <w:rPr>
          <w:rStyle w:val="apple-converted-space"/>
          <w:rFonts w:ascii="Times New Roman" w:hAnsi="Times New Roman" w:cs="Times New Roman"/>
          <w:i/>
          <w:iCs/>
          <w:shd w:val="clear" w:color="auto" w:fill="FFFFFF"/>
        </w:rPr>
      </w:pPr>
      <w:r w:rsidRPr="005C28F9">
        <w:rPr>
          <w:rFonts w:ascii="Times New Roman" w:hAnsi="Times New Roman" w:cs="Times New Roman"/>
          <w:color w:val="222222"/>
        </w:rPr>
        <w:br/>
      </w:r>
      <w:r w:rsidRPr="00B142DC">
        <w:rPr>
          <w:rFonts w:ascii="Times New Roman" w:hAnsi="Times New Roman" w:cs="Times New Roman"/>
          <w:i/>
          <w:iCs/>
          <w:color w:val="222222"/>
          <w:shd w:val="clear" w:color="auto" w:fill="FFFFFF"/>
        </w:rPr>
        <w:t xml:space="preserve">Many investigators have stopped using ear bars in mice due to the difficulty of placing ear bars and the potential for fracturing cranial bones. The alternative approach is to do the initial approach without the head fixed, glue on the plate, and then fix the plate to a post for drilling the craniotomy. This alternative approach should be considered, but making this change is not required, and surely the method described will work, especially when </w:t>
      </w:r>
      <w:r w:rsidRPr="00B142DC">
        <w:rPr>
          <w:rFonts w:ascii="Times New Roman" w:hAnsi="Times New Roman" w:cs="Times New Roman"/>
          <w:i/>
          <w:iCs/>
          <w:shd w:val="clear" w:color="auto" w:fill="FFFFFF"/>
        </w:rPr>
        <w:t>done carefully.</w:t>
      </w:r>
      <w:r w:rsidRPr="00B142DC">
        <w:rPr>
          <w:rStyle w:val="apple-converted-space"/>
          <w:rFonts w:ascii="Times New Roman" w:hAnsi="Times New Roman" w:cs="Times New Roman"/>
          <w:i/>
          <w:iCs/>
          <w:shd w:val="clear" w:color="auto" w:fill="FFFFFF"/>
        </w:rPr>
        <w:t> </w:t>
      </w:r>
    </w:p>
    <w:p w14:paraId="61B1112D" w14:textId="77777777" w:rsidR="00BA57D9" w:rsidRPr="00B142DC" w:rsidRDefault="00BA57D9" w:rsidP="009D2286">
      <w:pPr>
        <w:pStyle w:val="ListParagraph"/>
        <w:tabs>
          <w:tab w:val="left" w:pos="993"/>
        </w:tabs>
        <w:ind w:left="0"/>
        <w:rPr>
          <w:rStyle w:val="apple-converted-space"/>
          <w:rFonts w:ascii="Times New Roman" w:hAnsi="Times New Roman" w:cs="Times New Roman"/>
          <w:i/>
          <w:iCs/>
          <w:shd w:val="clear" w:color="auto" w:fill="FFFFFF"/>
        </w:rPr>
      </w:pPr>
    </w:p>
    <w:p w14:paraId="3551DD9A" w14:textId="1FC74165" w:rsidR="006A2DA6" w:rsidRPr="005C28F9" w:rsidRDefault="006A2DA6" w:rsidP="009D2286">
      <w:pPr>
        <w:pStyle w:val="ListParagraph"/>
        <w:tabs>
          <w:tab w:val="left" w:pos="993"/>
        </w:tabs>
        <w:ind w:left="0"/>
        <w:rPr>
          <w:rStyle w:val="apple-converted-space"/>
          <w:rFonts w:ascii="Times New Roman" w:hAnsi="Times New Roman" w:cs="Times New Roman"/>
          <w:shd w:val="clear" w:color="auto" w:fill="FFFFFF"/>
        </w:rPr>
      </w:pPr>
      <w:r w:rsidRPr="00B142DC">
        <w:rPr>
          <w:rStyle w:val="apple-converted-space"/>
          <w:rFonts w:ascii="Times New Roman" w:hAnsi="Times New Roman" w:cs="Times New Roman"/>
          <w:color w:val="FF0000"/>
          <w:shd w:val="clear" w:color="auto" w:fill="FFFFFF"/>
        </w:rPr>
        <w:t>We mention in section 1.8 that we use the blunt end of the ear bars to assist in positioning the head</w:t>
      </w:r>
      <w:r w:rsidR="00BA57D9" w:rsidRPr="00B142DC">
        <w:rPr>
          <w:rStyle w:val="apple-converted-space"/>
          <w:rFonts w:ascii="Times New Roman" w:hAnsi="Times New Roman" w:cs="Times New Roman"/>
          <w:color w:val="FF0000"/>
          <w:shd w:val="clear" w:color="auto" w:fill="FFFFFF"/>
        </w:rPr>
        <w:t xml:space="preserve"> (Page 4, line 17)</w:t>
      </w:r>
      <w:r w:rsidRPr="00B142DC">
        <w:rPr>
          <w:rStyle w:val="apple-converted-space"/>
          <w:rFonts w:ascii="Times New Roman" w:hAnsi="Times New Roman" w:cs="Times New Roman"/>
          <w:color w:val="FF0000"/>
          <w:shd w:val="clear" w:color="auto" w:fill="FFFFFF"/>
        </w:rPr>
        <w:t>:</w:t>
      </w:r>
      <w:r w:rsidRPr="00B142DC">
        <w:rPr>
          <w:rStyle w:val="apple-converted-space"/>
          <w:rFonts w:ascii="Times New Roman" w:hAnsi="Times New Roman" w:cs="Times New Roman"/>
          <w:color w:val="1F4E79" w:themeColor="accent1" w:themeShade="80"/>
          <w:shd w:val="clear" w:color="auto" w:fill="FFFFFF"/>
        </w:rPr>
        <w:br/>
      </w:r>
    </w:p>
    <w:p w14:paraId="3B4ADC4B" w14:textId="6EF0A0AF" w:rsidR="006A2DA6" w:rsidRPr="00B142DC" w:rsidRDefault="00BA57D9" w:rsidP="00B142DC">
      <w:pPr>
        <w:pStyle w:val="ListParagraph"/>
        <w:tabs>
          <w:tab w:val="left" w:pos="993"/>
        </w:tabs>
        <w:ind w:right="720"/>
        <w:rPr>
          <w:rStyle w:val="apple-converted-space"/>
          <w:rFonts w:ascii="Times New Roman" w:hAnsi="Times New Roman" w:cs="Times New Roman"/>
          <w:color w:val="0000FF"/>
          <w:shd w:val="clear" w:color="auto" w:fill="FFFFFF"/>
        </w:rPr>
      </w:pPr>
      <w:r w:rsidRPr="00B142DC">
        <w:rPr>
          <w:rStyle w:val="apple-converted-space"/>
          <w:rFonts w:ascii="Times New Roman" w:hAnsi="Times New Roman" w:cs="Times New Roman"/>
          <w:color w:val="0000FF"/>
          <w:shd w:val="clear" w:color="auto" w:fill="FFFFFF"/>
        </w:rPr>
        <w:t>1.8.</w:t>
      </w:r>
      <w:r w:rsidRPr="00B142DC">
        <w:rPr>
          <w:rStyle w:val="apple-converted-space"/>
          <w:rFonts w:ascii="Times New Roman" w:hAnsi="Times New Roman" w:cs="Times New Roman"/>
          <w:color w:val="0000FF"/>
          <w:shd w:val="clear" w:color="auto" w:fill="FFFFFF"/>
        </w:rPr>
        <w:tab/>
        <w:t xml:space="preserve">Rotate the mouse’s head towards the left approximately 30° to expose the right lateral side of the head and secure the mouse’s head with the blunt end of ear bars (Figure 1A). </w:t>
      </w:r>
    </w:p>
    <w:p w14:paraId="08441AD0" w14:textId="29CE129E" w:rsidR="00E50D53" w:rsidRPr="00B142DC" w:rsidRDefault="000E1462" w:rsidP="009D2286">
      <w:pPr>
        <w:pStyle w:val="ListParagraph"/>
        <w:tabs>
          <w:tab w:val="left" w:pos="993"/>
        </w:tabs>
        <w:ind w:left="0"/>
        <w:rPr>
          <w:rFonts w:ascii="Times New Roman" w:hAnsi="Times New Roman" w:cs="Times New Roman"/>
          <w:i/>
          <w:iCs/>
          <w:shd w:val="clear" w:color="auto" w:fill="FFFFFF"/>
        </w:rPr>
      </w:pPr>
      <w:r w:rsidRPr="00B142DC">
        <w:rPr>
          <w:rFonts w:ascii="Times New Roman" w:hAnsi="Times New Roman" w:cs="Times New Roman"/>
          <w:color w:val="385623" w:themeColor="accent6" w:themeShade="80"/>
        </w:rPr>
        <w:br/>
      </w:r>
      <w:r w:rsidRPr="00B142DC">
        <w:rPr>
          <w:rFonts w:ascii="Times New Roman" w:hAnsi="Times New Roman" w:cs="Times New Roman"/>
          <w:i/>
          <w:iCs/>
          <w:shd w:val="clear" w:color="auto" w:fill="FFFFFF"/>
        </w:rPr>
        <w:t>Please describe the brain buffer solution. Perhaps you can provide a reference to an artificial CSF solution.</w:t>
      </w:r>
    </w:p>
    <w:p w14:paraId="61ACF7FC" w14:textId="2F6FBC40" w:rsidR="00E82ED8" w:rsidRPr="005C28F9" w:rsidRDefault="00E82ED8" w:rsidP="009D2286">
      <w:pPr>
        <w:pStyle w:val="ListParagraph"/>
        <w:tabs>
          <w:tab w:val="left" w:pos="993"/>
        </w:tabs>
        <w:ind w:left="0"/>
        <w:rPr>
          <w:rFonts w:ascii="Times New Roman" w:hAnsi="Times New Roman" w:cs="Times New Roman"/>
          <w:shd w:val="clear" w:color="auto" w:fill="FFFFFF"/>
        </w:rPr>
      </w:pPr>
    </w:p>
    <w:p w14:paraId="6C95A602" w14:textId="20513F67" w:rsidR="00E82ED8" w:rsidRPr="00B142DC" w:rsidRDefault="00E82ED8" w:rsidP="009D2286">
      <w:pPr>
        <w:pStyle w:val="ListParagraph"/>
        <w:tabs>
          <w:tab w:val="left" w:pos="993"/>
        </w:tabs>
        <w:ind w:left="0"/>
        <w:rPr>
          <w:rFonts w:ascii="Times New Roman" w:hAnsi="Times New Roman" w:cs="Times New Roman"/>
          <w:color w:val="FF0000"/>
          <w:shd w:val="clear" w:color="auto" w:fill="FFFFFF"/>
        </w:rPr>
      </w:pPr>
      <w:r w:rsidRPr="00B142DC">
        <w:rPr>
          <w:rFonts w:ascii="Times New Roman" w:hAnsi="Times New Roman" w:cs="Times New Roman"/>
          <w:color w:val="FF0000"/>
          <w:shd w:val="clear" w:color="auto" w:fill="FFFFFF"/>
        </w:rPr>
        <w:t>We have added section 1.1</w:t>
      </w:r>
      <w:r w:rsidR="006A2DA6" w:rsidRPr="00B142DC">
        <w:rPr>
          <w:rFonts w:ascii="Times New Roman" w:hAnsi="Times New Roman" w:cs="Times New Roman"/>
          <w:color w:val="FF0000"/>
          <w:shd w:val="clear" w:color="auto" w:fill="FFFFFF"/>
        </w:rPr>
        <w:t>0</w:t>
      </w:r>
      <w:r w:rsidRPr="00B142DC">
        <w:rPr>
          <w:rFonts w:ascii="Times New Roman" w:hAnsi="Times New Roman" w:cs="Times New Roman"/>
          <w:color w:val="FF0000"/>
          <w:shd w:val="clear" w:color="auto" w:fill="FFFFFF"/>
        </w:rPr>
        <w:t xml:space="preserve"> to detail the brain buffer we use:</w:t>
      </w:r>
    </w:p>
    <w:p w14:paraId="0A9CD618" w14:textId="77777777" w:rsidR="00DB13CF" w:rsidRPr="005C28F9" w:rsidRDefault="00DB13CF" w:rsidP="009D2286">
      <w:pPr>
        <w:pStyle w:val="ListParagraph"/>
        <w:tabs>
          <w:tab w:val="left" w:pos="993"/>
        </w:tabs>
        <w:ind w:left="0"/>
        <w:rPr>
          <w:rFonts w:ascii="Times New Roman" w:hAnsi="Times New Roman" w:cs="Times New Roman"/>
          <w:shd w:val="clear" w:color="auto" w:fill="FFFFFF"/>
        </w:rPr>
      </w:pPr>
    </w:p>
    <w:p w14:paraId="3C4C2F0E" w14:textId="655DB61E" w:rsidR="00E82ED8" w:rsidRPr="00B142DC" w:rsidRDefault="00E82ED8" w:rsidP="004F044B">
      <w:pPr>
        <w:pStyle w:val="ListParagraph"/>
        <w:tabs>
          <w:tab w:val="left" w:pos="993"/>
        </w:tabs>
        <w:ind w:right="720"/>
        <w:rPr>
          <w:rFonts w:ascii="Times New Roman" w:hAnsi="Times New Roman" w:cs="Times New Roman"/>
          <w:color w:val="0000FF"/>
          <w:shd w:val="clear" w:color="auto" w:fill="FFFFFF"/>
        </w:rPr>
      </w:pPr>
      <w:r w:rsidRPr="00B142DC">
        <w:rPr>
          <w:rFonts w:ascii="Times New Roman" w:hAnsi="Times New Roman" w:cs="Times New Roman"/>
          <w:color w:val="0000FF"/>
          <w:lang w:eastAsia="zh-CN"/>
        </w:rPr>
        <w:t xml:space="preserve">Ensure there is plenty of brain </w:t>
      </w:r>
      <w:proofErr w:type="gramStart"/>
      <w:r w:rsidRPr="00B142DC">
        <w:rPr>
          <w:rFonts w:ascii="Times New Roman" w:hAnsi="Times New Roman" w:cs="Times New Roman"/>
          <w:color w:val="0000FF"/>
          <w:lang w:eastAsia="zh-CN"/>
        </w:rPr>
        <w:t>buffer</w:t>
      </w:r>
      <w:proofErr w:type="gramEnd"/>
      <w:r w:rsidRPr="00B142DC">
        <w:rPr>
          <w:rFonts w:ascii="Times New Roman" w:hAnsi="Times New Roman" w:cs="Times New Roman"/>
          <w:color w:val="0000FF"/>
          <w:lang w:eastAsia="zh-CN"/>
        </w:rPr>
        <w:t xml:space="preserve"> on hand (at least 50 mL). Our solution is comprised of 134 </w:t>
      </w:r>
      <w:proofErr w:type="spellStart"/>
      <w:r w:rsidRPr="00B142DC">
        <w:rPr>
          <w:rFonts w:ascii="Times New Roman" w:hAnsi="Times New Roman" w:cs="Times New Roman"/>
          <w:color w:val="0000FF"/>
          <w:lang w:eastAsia="zh-CN"/>
        </w:rPr>
        <w:t>mM</w:t>
      </w:r>
      <w:proofErr w:type="spellEnd"/>
      <w:r w:rsidR="00DB13CF" w:rsidRPr="00B142DC">
        <w:rPr>
          <w:rFonts w:ascii="Times New Roman" w:hAnsi="Times New Roman" w:cs="Times New Roman"/>
          <w:color w:val="0000FF"/>
          <w:lang w:eastAsia="zh-CN"/>
        </w:rPr>
        <w:t xml:space="preserve"> sodium chloride, 5.4 </w:t>
      </w:r>
      <w:proofErr w:type="spellStart"/>
      <w:r w:rsidR="00DB13CF" w:rsidRPr="00B142DC">
        <w:rPr>
          <w:rFonts w:ascii="Times New Roman" w:hAnsi="Times New Roman" w:cs="Times New Roman"/>
          <w:color w:val="0000FF"/>
          <w:lang w:eastAsia="zh-CN"/>
        </w:rPr>
        <w:t>mM</w:t>
      </w:r>
      <w:proofErr w:type="spellEnd"/>
      <w:r w:rsidR="00DB13CF" w:rsidRPr="00B142DC">
        <w:rPr>
          <w:rFonts w:ascii="Times New Roman" w:hAnsi="Times New Roman" w:cs="Times New Roman"/>
          <w:color w:val="0000FF"/>
          <w:lang w:eastAsia="zh-CN"/>
        </w:rPr>
        <w:t xml:space="preserve"> potas</w:t>
      </w:r>
      <w:r w:rsidRPr="00B142DC">
        <w:rPr>
          <w:rFonts w:ascii="Times New Roman" w:hAnsi="Times New Roman" w:cs="Times New Roman"/>
          <w:color w:val="0000FF"/>
          <w:lang w:eastAsia="zh-CN"/>
        </w:rPr>
        <w:t xml:space="preserve">sium, </w:t>
      </w:r>
      <w:proofErr w:type="gramStart"/>
      <w:r w:rsidRPr="00B142DC">
        <w:rPr>
          <w:rFonts w:ascii="Times New Roman" w:hAnsi="Times New Roman" w:cs="Times New Roman"/>
          <w:color w:val="0000FF"/>
          <w:lang w:eastAsia="zh-CN"/>
        </w:rPr>
        <w:t>1</w:t>
      </w:r>
      <w:proofErr w:type="gramEnd"/>
      <w:r w:rsidRPr="00B142DC">
        <w:rPr>
          <w:rFonts w:ascii="Times New Roman" w:hAnsi="Times New Roman" w:cs="Times New Roman"/>
          <w:color w:val="0000FF"/>
          <w:lang w:eastAsia="zh-CN"/>
        </w:rPr>
        <w:t xml:space="preserve"> </w:t>
      </w:r>
      <w:proofErr w:type="spellStart"/>
      <w:r w:rsidRPr="00B142DC">
        <w:rPr>
          <w:rFonts w:ascii="Times New Roman" w:hAnsi="Times New Roman" w:cs="Times New Roman"/>
          <w:color w:val="0000FF"/>
          <w:lang w:eastAsia="zh-CN"/>
        </w:rPr>
        <w:t>mM</w:t>
      </w:r>
      <w:proofErr w:type="spellEnd"/>
      <w:r w:rsidRPr="00B142DC">
        <w:rPr>
          <w:rFonts w:ascii="Times New Roman" w:hAnsi="Times New Roman" w:cs="Times New Roman"/>
          <w:color w:val="0000FF"/>
          <w:lang w:eastAsia="zh-CN"/>
        </w:rPr>
        <w:t xml:space="preserve"> magnesium ch</w:t>
      </w:r>
      <w:r w:rsidR="00DB13CF" w:rsidRPr="00B142DC">
        <w:rPr>
          <w:rFonts w:ascii="Times New Roman" w:hAnsi="Times New Roman" w:cs="Times New Roman"/>
          <w:color w:val="0000FF"/>
          <w:lang w:eastAsia="zh-CN"/>
        </w:rPr>
        <w:t xml:space="preserve">loride </w:t>
      </w:r>
      <w:proofErr w:type="spellStart"/>
      <w:r w:rsidR="00DB13CF" w:rsidRPr="00B142DC">
        <w:rPr>
          <w:rFonts w:ascii="Times New Roman" w:hAnsi="Times New Roman" w:cs="Times New Roman"/>
          <w:color w:val="0000FF"/>
          <w:lang w:eastAsia="zh-CN"/>
        </w:rPr>
        <w:t>hexahydrate</w:t>
      </w:r>
      <w:proofErr w:type="spellEnd"/>
      <w:r w:rsidR="00DB13CF" w:rsidRPr="00B142DC">
        <w:rPr>
          <w:rFonts w:ascii="Times New Roman" w:hAnsi="Times New Roman" w:cs="Times New Roman"/>
          <w:color w:val="0000FF"/>
          <w:lang w:eastAsia="zh-CN"/>
        </w:rPr>
        <w:t xml:space="preserve">, 1.8 </w:t>
      </w:r>
      <w:proofErr w:type="spellStart"/>
      <w:r w:rsidR="00DB13CF" w:rsidRPr="00B142DC">
        <w:rPr>
          <w:rFonts w:ascii="Times New Roman" w:hAnsi="Times New Roman" w:cs="Times New Roman"/>
          <w:color w:val="0000FF"/>
          <w:lang w:eastAsia="zh-CN"/>
        </w:rPr>
        <w:t>mM</w:t>
      </w:r>
      <w:proofErr w:type="spellEnd"/>
      <w:r w:rsidR="00DB13CF" w:rsidRPr="00B142DC">
        <w:rPr>
          <w:rFonts w:ascii="Times New Roman" w:hAnsi="Times New Roman" w:cs="Times New Roman"/>
          <w:color w:val="0000FF"/>
          <w:lang w:eastAsia="zh-CN"/>
        </w:rPr>
        <w:t xml:space="preserve"> cal</w:t>
      </w:r>
      <w:r w:rsidRPr="00B142DC">
        <w:rPr>
          <w:rFonts w:ascii="Times New Roman" w:hAnsi="Times New Roman" w:cs="Times New Roman"/>
          <w:color w:val="0000FF"/>
          <w:lang w:eastAsia="zh-CN"/>
        </w:rPr>
        <w:t xml:space="preserve">cium chloride </w:t>
      </w:r>
      <w:proofErr w:type="spellStart"/>
      <w:r w:rsidRPr="00B142DC">
        <w:rPr>
          <w:rFonts w:ascii="Times New Roman" w:hAnsi="Times New Roman" w:cs="Times New Roman"/>
          <w:color w:val="0000FF"/>
          <w:lang w:eastAsia="zh-CN"/>
        </w:rPr>
        <w:t>dihydrate</w:t>
      </w:r>
      <w:proofErr w:type="spellEnd"/>
      <w:r w:rsidRPr="00B142DC">
        <w:rPr>
          <w:rFonts w:ascii="Times New Roman" w:hAnsi="Times New Roman" w:cs="Times New Roman"/>
          <w:color w:val="0000FF"/>
          <w:lang w:eastAsia="zh-CN"/>
        </w:rPr>
        <w:t xml:space="preserve">, and 5 </w:t>
      </w:r>
      <w:proofErr w:type="spellStart"/>
      <w:r w:rsidRPr="00B142DC">
        <w:rPr>
          <w:rFonts w:ascii="Times New Roman" w:hAnsi="Times New Roman" w:cs="Times New Roman"/>
          <w:color w:val="0000FF"/>
          <w:lang w:eastAsia="zh-CN"/>
        </w:rPr>
        <w:t>mM</w:t>
      </w:r>
      <w:proofErr w:type="spellEnd"/>
      <w:r w:rsidRPr="00B142DC">
        <w:rPr>
          <w:rFonts w:ascii="Times New Roman" w:hAnsi="Times New Roman" w:cs="Times New Roman"/>
          <w:color w:val="0000FF"/>
          <w:lang w:eastAsia="zh-CN"/>
        </w:rPr>
        <w:t xml:space="preserve"> HEPES sodium, pH balanced with 5 M hydrogen chloride</w:t>
      </w:r>
      <w:r w:rsidR="00DB13CF" w:rsidRPr="00B142DC">
        <w:rPr>
          <w:rFonts w:ascii="Times New Roman" w:hAnsi="Times New Roman" w:cs="Times New Roman"/>
          <w:color w:val="0000FF"/>
          <w:lang w:eastAsia="zh-CN"/>
        </w:rPr>
        <w:t>.</w:t>
      </w:r>
    </w:p>
    <w:p w14:paraId="37C54C9E" w14:textId="77777777" w:rsidR="009D4696" w:rsidRPr="00B142DC" w:rsidRDefault="000E1462" w:rsidP="009D2286">
      <w:pPr>
        <w:pStyle w:val="ListParagraph"/>
        <w:tabs>
          <w:tab w:val="left" w:pos="993"/>
        </w:tabs>
        <w:ind w:left="0"/>
        <w:rPr>
          <w:rFonts w:ascii="Times New Roman" w:hAnsi="Times New Roman" w:cs="Times New Roman"/>
          <w:i/>
          <w:iCs/>
          <w:color w:val="222222"/>
          <w:shd w:val="clear" w:color="auto" w:fill="FFFFFF"/>
        </w:rPr>
      </w:pPr>
      <w:r w:rsidRPr="00B142DC">
        <w:rPr>
          <w:rFonts w:ascii="Times New Roman" w:hAnsi="Times New Roman" w:cs="Times New Roman"/>
          <w:i/>
          <w:iCs/>
        </w:rPr>
        <w:br/>
      </w:r>
      <w:r w:rsidRPr="00B142DC">
        <w:rPr>
          <w:rFonts w:ascii="Times New Roman" w:hAnsi="Times New Roman" w:cs="Times New Roman"/>
          <w:i/>
          <w:iCs/>
          <w:shd w:val="clear" w:color="auto" w:fill="FFFFFF"/>
        </w:rPr>
        <w:t xml:space="preserve">Should reference </w:t>
      </w:r>
      <w:r w:rsidRPr="00B142DC">
        <w:rPr>
          <w:rFonts w:ascii="Times New Roman" w:hAnsi="Times New Roman" w:cs="Times New Roman"/>
          <w:i/>
          <w:iCs/>
          <w:color w:val="222222"/>
          <w:shd w:val="clear" w:color="auto" w:fill="FFFFFF"/>
        </w:rPr>
        <w:t xml:space="preserve">5 be cited for figure 3a? Are any </w:t>
      </w:r>
      <w:proofErr w:type="gramStart"/>
      <w:r w:rsidRPr="00B142DC">
        <w:rPr>
          <w:rFonts w:ascii="Times New Roman" w:hAnsi="Times New Roman" w:cs="Times New Roman"/>
          <w:i/>
          <w:iCs/>
          <w:color w:val="222222"/>
          <w:shd w:val="clear" w:color="auto" w:fill="FFFFFF"/>
        </w:rPr>
        <w:t>permissions</w:t>
      </w:r>
      <w:proofErr w:type="gramEnd"/>
      <w:r w:rsidRPr="00B142DC">
        <w:rPr>
          <w:rFonts w:ascii="Times New Roman" w:hAnsi="Times New Roman" w:cs="Times New Roman"/>
          <w:i/>
          <w:iCs/>
          <w:color w:val="222222"/>
          <w:shd w:val="clear" w:color="auto" w:fill="FFFFFF"/>
        </w:rPr>
        <w:t xml:space="preserve"> required?</w:t>
      </w:r>
    </w:p>
    <w:p w14:paraId="271925F0" w14:textId="77777777" w:rsidR="00E50D53" w:rsidRPr="005C28F9" w:rsidRDefault="00E50D53" w:rsidP="009D2286">
      <w:pPr>
        <w:pStyle w:val="ListParagraph"/>
        <w:tabs>
          <w:tab w:val="left" w:pos="993"/>
        </w:tabs>
        <w:ind w:left="0"/>
        <w:rPr>
          <w:rFonts w:ascii="Times New Roman" w:hAnsi="Times New Roman" w:cs="Times New Roman"/>
          <w:color w:val="222222"/>
          <w:shd w:val="clear" w:color="auto" w:fill="FFFFFF"/>
        </w:rPr>
      </w:pPr>
    </w:p>
    <w:p w14:paraId="0AD1282E" w14:textId="37E7F39D" w:rsidR="00E26F15" w:rsidRPr="00B142DC" w:rsidRDefault="00DB13CF" w:rsidP="009D2286">
      <w:pPr>
        <w:pStyle w:val="ListParagraph"/>
        <w:tabs>
          <w:tab w:val="left" w:pos="993"/>
        </w:tabs>
        <w:ind w:left="0"/>
        <w:rPr>
          <w:rFonts w:ascii="Times New Roman" w:hAnsi="Times New Roman" w:cs="Times New Roman"/>
          <w:color w:val="FF0000"/>
          <w:shd w:val="clear" w:color="auto" w:fill="FFFFFF"/>
        </w:rPr>
      </w:pPr>
      <w:r w:rsidRPr="00B142DC">
        <w:rPr>
          <w:rFonts w:ascii="Times New Roman" w:hAnsi="Times New Roman" w:cs="Times New Roman"/>
          <w:color w:val="FF0000"/>
          <w:shd w:val="clear" w:color="auto" w:fill="FFFFFF"/>
        </w:rPr>
        <w:t>We have properly cited that figure (modified with permission from Mohajerani et al., 2013)</w:t>
      </w:r>
      <w:r w:rsidR="00C818EF" w:rsidRPr="00B142DC">
        <w:rPr>
          <w:rFonts w:ascii="Times New Roman" w:hAnsi="Times New Roman" w:cs="Times New Roman"/>
          <w:color w:val="FF0000"/>
          <w:shd w:val="clear" w:color="auto" w:fill="FFFFFF"/>
        </w:rPr>
        <w:t>.</w:t>
      </w:r>
    </w:p>
    <w:p w14:paraId="14FF24D6" w14:textId="77777777" w:rsidR="00624D5F" w:rsidRPr="00B142DC" w:rsidRDefault="000E1462" w:rsidP="009D2286">
      <w:pPr>
        <w:pStyle w:val="ListParagraph"/>
        <w:tabs>
          <w:tab w:val="left" w:pos="993"/>
        </w:tabs>
        <w:ind w:left="0"/>
        <w:rPr>
          <w:rFonts w:ascii="Times New Roman" w:hAnsi="Times New Roman" w:cs="Times New Roman"/>
          <w:i/>
          <w:iCs/>
          <w:color w:val="222222"/>
        </w:rPr>
      </w:pPr>
      <w:r w:rsidRPr="00B142DC">
        <w:rPr>
          <w:rFonts w:ascii="Times New Roman" w:hAnsi="Times New Roman" w:cs="Times New Roman"/>
          <w:i/>
          <w:iCs/>
          <w:color w:val="222222"/>
        </w:rPr>
        <w:br/>
      </w:r>
      <w:r w:rsidRPr="00B142DC">
        <w:rPr>
          <w:rFonts w:ascii="Times New Roman" w:hAnsi="Times New Roman" w:cs="Times New Roman"/>
          <w:i/>
          <w:iCs/>
          <w:color w:val="222222"/>
          <w:shd w:val="clear" w:color="auto" w:fill="FFFFFF"/>
        </w:rPr>
        <w:t>Please explain why you should wait 5 minutes before removing the skull in section 3.5.</w:t>
      </w:r>
      <w:r w:rsidRPr="00B142DC">
        <w:rPr>
          <w:rFonts w:ascii="Times New Roman" w:hAnsi="Times New Roman" w:cs="Times New Roman"/>
          <w:i/>
          <w:iCs/>
          <w:color w:val="222222"/>
        </w:rPr>
        <w:br/>
      </w:r>
    </w:p>
    <w:p w14:paraId="2459C91C" w14:textId="0CE1258B" w:rsidR="003F2597" w:rsidRPr="00B142DC" w:rsidRDefault="00624D5F">
      <w:pPr>
        <w:pStyle w:val="ListParagraph"/>
        <w:tabs>
          <w:tab w:val="left" w:pos="993"/>
        </w:tabs>
        <w:ind w:left="0"/>
        <w:rPr>
          <w:rFonts w:ascii="Times New Roman" w:hAnsi="Times New Roman" w:cs="Times New Roman"/>
          <w:color w:val="FF0000"/>
          <w:lang w:eastAsia="zh-CN"/>
        </w:rPr>
      </w:pPr>
      <w:r w:rsidRPr="00B142DC">
        <w:rPr>
          <w:rFonts w:ascii="Times New Roman" w:hAnsi="Times New Roman" w:cs="Times New Roman"/>
          <w:color w:val="FF0000"/>
        </w:rPr>
        <w:lastRenderedPageBreak/>
        <w:t>From</w:t>
      </w:r>
      <w:r w:rsidR="009D4696" w:rsidRPr="00B142DC">
        <w:rPr>
          <w:rFonts w:ascii="Times New Roman" w:hAnsi="Times New Roman" w:cs="Times New Roman"/>
          <w:color w:val="FF0000"/>
        </w:rPr>
        <w:t xml:space="preserve"> our experience, the skull becomes softer after immersing in buffer for a while, </w:t>
      </w:r>
      <w:r w:rsidR="009964F8" w:rsidRPr="00B142DC">
        <w:rPr>
          <w:rFonts w:ascii="Times New Roman" w:hAnsi="Times New Roman" w:cs="Times New Roman"/>
          <w:color w:val="FF0000"/>
        </w:rPr>
        <w:t xml:space="preserve">making </w:t>
      </w:r>
      <w:r w:rsidR="009D4696" w:rsidRPr="00B142DC">
        <w:rPr>
          <w:rFonts w:ascii="Times New Roman" w:hAnsi="Times New Roman" w:cs="Times New Roman"/>
          <w:color w:val="FF0000"/>
        </w:rPr>
        <w:t xml:space="preserve">the bone removal process much easier. </w:t>
      </w:r>
      <w:r w:rsidR="009964F8" w:rsidRPr="00B142DC">
        <w:rPr>
          <w:rFonts w:ascii="Times New Roman" w:hAnsi="Times New Roman" w:cs="Times New Roman"/>
          <w:color w:val="FF0000"/>
        </w:rPr>
        <w:t>This</w:t>
      </w:r>
      <w:r w:rsidR="00E51949" w:rsidRPr="00B142DC">
        <w:rPr>
          <w:rFonts w:ascii="Times New Roman" w:hAnsi="Times New Roman" w:cs="Times New Roman"/>
          <w:color w:val="FF0000"/>
        </w:rPr>
        <w:t xml:space="preserve"> step is</w:t>
      </w:r>
      <w:r w:rsidR="009964F8" w:rsidRPr="00B142DC">
        <w:rPr>
          <w:rFonts w:ascii="Times New Roman" w:hAnsi="Times New Roman" w:cs="Times New Roman"/>
          <w:color w:val="FF0000"/>
        </w:rPr>
        <w:t xml:space="preserve"> also</w:t>
      </w:r>
      <w:r w:rsidR="00E51949" w:rsidRPr="00B142DC">
        <w:rPr>
          <w:rFonts w:ascii="Times New Roman" w:hAnsi="Times New Roman" w:cs="Times New Roman"/>
          <w:color w:val="FF0000"/>
        </w:rPr>
        <w:t xml:space="preserve"> crucial to make sure</w:t>
      </w:r>
      <w:r w:rsidR="009964F8" w:rsidRPr="00B142DC">
        <w:rPr>
          <w:rFonts w:ascii="Times New Roman" w:hAnsi="Times New Roman" w:cs="Times New Roman"/>
          <w:color w:val="FF0000"/>
        </w:rPr>
        <w:t xml:space="preserve"> that</w:t>
      </w:r>
      <w:r w:rsidR="00E51949" w:rsidRPr="00B142DC">
        <w:rPr>
          <w:rFonts w:ascii="Times New Roman" w:hAnsi="Times New Roman" w:cs="Times New Roman"/>
          <w:color w:val="FF0000"/>
        </w:rPr>
        <w:t xml:space="preserve"> the </w:t>
      </w:r>
      <w:proofErr w:type="spellStart"/>
      <w:r w:rsidR="00E51949" w:rsidRPr="00B142DC">
        <w:rPr>
          <w:rFonts w:ascii="Times New Roman" w:hAnsi="Times New Roman" w:cs="Times New Roman"/>
          <w:color w:val="FF0000"/>
        </w:rPr>
        <w:t>dura</w:t>
      </w:r>
      <w:proofErr w:type="spellEnd"/>
      <w:r w:rsidR="00E51949" w:rsidRPr="00B142DC">
        <w:rPr>
          <w:rFonts w:ascii="Times New Roman" w:hAnsi="Times New Roman" w:cs="Times New Roman"/>
          <w:color w:val="FF0000"/>
        </w:rPr>
        <w:t xml:space="preserve"> does not st</w:t>
      </w:r>
      <w:r w:rsidR="0035401C" w:rsidRPr="00B142DC">
        <w:rPr>
          <w:rFonts w:ascii="Times New Roman" w:hAnsi="Times New Roman" w:cs="Times New Roman"/>
          <w:color w:val="FF0000"/>
        </w:rPr>
        <w:t xml:space="preserve">ick to the skull during </w:t>
      </w:r>
      <w:proofErr w:type="gramStart"/>
      <w:r w:rsidR="0035401C" w:rsidRPr="00B142DC">
        <w:rPr>
          <w:rFonts w:ascii="Times New Roman" w:hAnsi="Times New Roman" w:cs="Times New Roman"/>
          <w:color w:val="FF0000"/>
        </w:rPr>
        <w:t>removal</w:t>
      </w:r>
      <w:proofErr w:type="gramEnd"/>
      <w:r w:rsidR="0035401C" w:rsidRPr="00B142DC">
        <w:rPr>
          <w:rFonts w:ascii="Times New Roman" w:hAnsi="Times New Roman" w:cs="Times New Roman"/>
          <w:color w:val="FF0000"/>
        </w:rPr>
        <w:t xml:space="preserve"> as t</w:t>
      </w:r>
      <w:r w:rsidR="00E51949" w:rsidRPr="00B142DC">
        <w:rPr>
          <w:rFonts w:ascii="Times New Roman" w:hAnsi="Times New Roman" w:cs="Times New Roman"/>
          <w:color w:val="FF0000"/>
        </w:rPr>
        <w:t xml:space="preserve">he </w:t>
      </w:r>
      <w:proofErr w:type="spellStart"/>
      <w:r w:rsidR="00E51949" w:rsidRPr="00B142DC">
        <w:rPr>
          <w:rFonts w:ascii="Times New Roman" w:hAnsi="Times New Roman" w:cs="Times New Roman"/>
          <w:color w:val="FF0000"/>
        </w:rPr>
        <w:t>dura</w:t>
      </w:r>
      <w:proofErr w:type="spellEnd"/>
      <w:r w:rsidR="00E51949" w:rsidRPr="00B142DC">
        <w:rPr>
          <w:rFonts w:ascii="Times New Roman" w:hAnsi="Times New Roman" w:cs="Times New Roman"/>
          <w:color w:val="FF0000"/>
        </w:rPr>
        <w:t xml:space="preserve"> is more likely to st</w:t>
      </w:r>
      <w:r w:rsidR="00ED5BA1" w:rsidRPr="00B142DC">
        <w:rPr>
          <w:rFonts w:ascii="Times New Roman" w:hAnsi="Times New Roman" w:cs="Times New Roman"/>
          <w:color w:val="FF0000"/>
        </w:rPr>
        <w:t>ick to a dried</w:t>
      </w:r>
      <w:r w:rsidR="0035401C" w:rsidRPr="00B142DC">
        <w:rPr>
          <w:rFonts w:ascii="Times New Roman" w:hAnsi="Times New Roman" w:cs="Times New Roman"/>
          <w:color w:val="FF0000"/>
        </w:rPr>
        <w:t xml:space="preserve"> skull.</w:t>
      </w:r>
      <w:r w:rsidR="00FC2F4D" w:rsidRPr="005C28F9">
        <w:rPr>
          <w:rFonts w:ascii="Times New Roman" w:hAnsi="Times New Roman" w:cs="Times New Roman"/>
          <w:color w:val="FF0000"/>
        </w:rPr>
        <w:t xml:space="preserve"> </w:t>
      </w:r>
      <w:r w:rsidR="00FC2F4D" w:rsidRPr="00B142DC">
        <w:rPr>
          <w:rFonts w:ascii="Times New Roman" w:hAnsi="Times New Roman" w:cs="Times New Roman"/>
          <w:color w:val="FF0000"/>
          <w:lang w:eastAsia="zh-CN"/>
        </w:rPr>
        <w:t>We have a</w:t>
      </w:r>
      <w:r w:rsidR="003D270A" w:rsidRPr="00B142DC">
        <w:rPr>
          <w:rFonts w:ascii="Times New Roman" w:hAnsi="Times New Roman" w:cs="Times New Roman"/>
          <w:color w:val="FF0000"/>
          <w:lang w:eastAsia="zh-CN"/>
        </w:rPr>
        <w:t xml:space="preserve">dded the </w:t>
      </w:r>
      <w:r w:rsidR="00FC2F4D" w:rsidRPr="00B142DC">
        <w:rPr>
          <w:rFonts w:ascii="Times New Roman" w:hAnsi="Times New Roman" w:cs="Times New Roman"/>
          <w:color w:val="FF0000"/>
          <w:lang w:eastAsia="zh-CN"/>
        </w:rPr>
        <w:t>following text to the manuscript (Page 6, line 15)</w:t>
      </w:r>
      <w:r w:rsidR="00FC2F4D" w:rsidRPr="005C28F9">
        <w:rPr>
          <w:rFonts w:ascii="Times New Roman" w:hAnsi="Times New Roman" w:cs="Times New Roman"/>
          <w:color w:val="FF0000"/>
          <w:lang w:eastAsia="zh-CN"/>
        </w:rPr>
        <w:t>:</w:t>
      </w:r>
    </w:p>
    <w:p w14:paraId="23850EC4" w14:textId="77777777" w:rsidR="003D270A" w:rsidRPr="005C28F9" w:rsidRDefault="003D270A" w:rsidP="009D2286">
      <w:pPr>
        <w:pStyle w:val="ListParagraph"/>
        <w:tabs>
          <w:tab w:val="left" w:pos="993"/>
        </w:tabs>
        <w:ind w:left="0"/>
        <w:rPr>
          <w:rFonts w:ascii="Times New Roman" w:hAnsi="Times New Roman" w:cs="Times New Roman"/>
          <w:color w:val="385623" w:themeColor="accent6" w:themeShade="80"/>
          <w:lang w:eastAsia="zh-CN"/>
        </w:rPr>
      </w:pPr>
    </w:p>
    <w:p w14:paraId="32B74D1C" w14:textId="77777777" w:rsidR="00FC2F4D" w:rsidRPr="00B142DC" w:rsidRDefault="00FC2F4D" w:rsidP="00FC2F4D">
      <w:pPr>
        <w:pStyle w:val="ListParagraph"/>
        <w:tabs>
          <w:tab w:val="left" w:pos="993"/>
        </w:tabs>
        <w:ind w:right="720"/>
        <w:rPr>
          <w:rFonts w:ascii="Times New Roman" w:hAnsi="Times New Roman" w:cs="Times New Roman"/>
          <w:color w:val="0000FF"/>
          <w:lang w:eastAsia="zh-CN"/>
        </w:rPr>
      </w:pPr>
      <w:r w:rsidRPr="00B142DC">
        <w:rPr>
          <w:rFonts w:ascii="Times New Roman" w:hAnsi="Times New Roman" w:cs="Times New Roman"/>
          <w:color w:val="0000FF"/>
          <w:lang w:eastAsia="zh-CN"/>
        </w:rPr>
        <w:t>3.7.</w:t>
      </w:r>
      <w:r w:rsidRPr="00B142DC">
        <w:rPr>
          <w:rFonts w:ascii="Times New Roman" w:hAnsi="Times New Roman" w:cs="Times New Roman"/>
          <w:color w:val="0000FF"/>
          <w:lang w:eastAsia="zh-CN"/>
        </w:rPr>
        <w:tab/>
      </w:r>
      <w:proofErr w:type="gramStart"/>
      <w:r w:rsidRPr="00B142DC">
        <w:rPr>
          <w:rFonts w:ascii="Times New Roman" w:hAnsi="Times New Roman" w:cs="Times New Roman"/>
          <w:color w:val="0000FF"/>
          <w:lang w:eastAsia="zh-CN"/>
        </w:rPr>
        <w:t>Wait</w:t>
      </w:r>
      <w:proofErr w:type="gramEnd"/>
      <w:r w:rsidRPr="00B142DC">
        <w:rPr>
          <w:rFonts w:ascii="Times New Roman" w:hAnsi="Times New Roman" w:cs="Times New Roman"/>
          <w:color w:val="0000FF"/>
          <w:lang w:eastAsia="zh-CN"/>
        </w:rPr>
        <w:t xml:space="preserve"> for at least 5 min before skull removal to soften the bone and to reduce the chance of the </w:t>
      </w:r>
      <w:proofErr w:type="spellStart"/>
      <w:r w:rsidRPr="00B142DC">
        <w:rPr>
          <w:rFonts w:ascii="Times New Roman" w:hAnsi="Times New Roman" w:cs="Times New Roman"/>
          <w:color w:val="0000FF"/>
          <w:lang w:eastAsia="zh-CN"/>
        </w:rPr>
        <w:t>dura</w:t>
      </w:r>
      <w:proofErr w:type="spellEnd"/>
      <w:r w:rsidRPr="00B142DC">
        <w:rPr>
          <w:rFonts w:ascii="Times New Roman" w:hAnsi="Times New Roman" w:cs="Times New Roman"/>
          <w:color w:val="0000FF"/>
          <w:lang w:eastAsia="zh-CN"/>
        </w:rPr>
        <w:t xml:space="preserve"> sticking to the bone, making the skull removal process easier.</w:t>
      </w:r>
    </w:p>
    <w:p w14:paraId="0CFF817A" w14:textId="77777777" w:rsidR="00FC2F4D" w:rsidRPr="005C28F9" w:rsidRDefault="00FC2F4D" w:rsidP="009D2286">
      <w:pPr>
        <w:pStyle w:val="ListParagraph"/>
        <w:tabs>
          <w:tab w:val="left" w:pos="993"/>
        </w:tabs>
        <w:ind w:left="0"/>
        <w:rPr>
          <w:rFonts w:ascii="Times New Roman" w:hAnsi="Times New Roman" w:cs="Times New Roman"/>
          <w:color w:val="385623" w:themeColor="accent6" w:themeShade="80"/>
          <w:lang w:eastAsia="zh-CN"/>
        </w:rPr>
      </w:pPr>
    </w:p>
    <w:p w14:paraId="4ADAB682" w14:textId="73FB04E9" w:rsidR="00E435C8" w:rsidRPr="005C28F9" w:rsidRDefault="000E1462" w:rsidP="009D2286">
      <w:pPr>
        <w:pStyle w:val="ListParagraph"/>
        <w:tabs>
          <w:tab w:val="left" w:pos="993"/>
        </w:tabs>
        <w:ind w:left="0"/>
        <w:rPr>
          <w:rFonts w:ascii="Times New Roman" w:hAnsi="Times New Roman" w:cs="Times New Roman"/>
          <w:i/>
          <w:iCs/>
          <w:color w:val="000000" w:themeColor="text1"/>
          <w:shd w:val="clear" w:color="auto" w:fill="FFFFFF"/>
        </w:rPr>
      </w:pPr>
      <w:r w:rsidRPr="005C28F9">
        <w:rPr>
          <w:rFonts w:ascii="Times New Roman" w:hAnsi="Times New Roman" w:cs="Times New Roman"/>
          <w:i/>
          <w:iCs/>
          <w:color w:val="000000" w:themeColor="text1"/>
          <w:shd w:val="clear" w:color="auto" w:fill="FFFFFF"/>
        </w:rPr>
        <w:t>Additional Comments to Authors:</w:t>
      </w:r>
    </w:p>
    <w:p w14:paraId="43988293" w14:textId="38E804BB" w:rsidR="004811C8" w:rsidRPr="00B142DC" w:rsidRDefault="000E1462" w:rsidP="009D2286">
      <w:pPr>
        <w:pStyle w:val="ListParagraph"/>
        <w:tabs>
          <w:tab w:val="left" w:pos="993"/>
        </w:tabs>
        <w:ind w:left="0"/>
        <w:rPr>
          <w:rFonts w:ascii="Times New Roman" w:hAnsi="Times New Roman" w:cs="Times New Roman"/>
          <w:i/>
          <w:iCs/>
          <w:color w:val="000000" w:themeColor="text1"/>
          <w:shd w:val="clear" w:color="auto" w:fill="FFFFFF"/>
        </w:rPr>
      </w:pPr>
      <w:r w:rsidRPr="005C28F9">
        <w:rPr>
          <w:rFonts w:ascii="Times New Roman" w:hAnsi="Times New Roman" w:cs="Times New Roman"/>
          <w:color w:val="000000" w:themeColor="text1"/>
        </w:rPr>
        <w:br/>
      </w:r>
      <w:r w:rsidRPr="00B142DC">
        <w:rPr>
          <w:rFonts w:ascii="Times New Roman" w:hAnsi="Times New Roman" w:cs="Times New Roman"/>
          <w:i/>
          <w:iCs/>
          <w:color w:val="000000" w:themeColor="text1"/>
          <w:shd w:val="clear" w:color="auto" w:fill="FFFFFF"/>
        </w:rPr>
        <w:t>This craniotomy method could potentially be used with broad field calcium imaging, intrinsic optical signal imaging, and other methods. The authors should consider adding a paragraph in the discussion about other imaging methods that would be well paired with this cranial windowing method.</w:t>
      </w:r>
    </w:p>
    <w:p w14:paraId="380A3A13" w14:textId="1B963579" w:rsidR="006A2DA6" w:rsidRPr="005C28F9" w:rsidRDefault="006A2DA6" w:rsidP="009D2286">
      <w:pPr>
        <w:pStyle w:val="ListParagraph"/>
        <w:tabs>
          <w:tab w:val="left" w:pos="993"/>
        </w:tabs>
        <w:ind w:left="0"/>
        <w:rPr>
          <w:rFonts w:ascii="Times New Roman" w:hAnsi="Times New Roman" w:cs="Times New Roman"/>
          <w:color w:val="000000" w:themeColor="text1"/>
          <w:shd w:val="clear" w:color="auto" w:fill="FFFFFF"/>
        </w:rPr>
      </w:pPr>
    </w:p>
    <w:p w14:paraId="6C8E1BAD" w14:textId="1DB59BD7" w:rsidR="006A2DA6" w:rsidRPr="005C28F9" w:rsidRDefault="006A2DA6" w:rsidP="009D2286">
      <w:pPr>
        <w:pStyle w:val="ListParagraph"/>
        <w:tabs>
          <w:tab w:val="left" w:pos="993"/>
        </w:tabs>
        <w:ind w:left="0"/>
        <w:rPr>
          <w:rFonts w:ascii="Times New Roman" w:hAnsi="Times New Roman" w:cs="Times New Roman"/>
          <w:color w:val="FF0000"/>
          <w:shd w:val="clear" w:color="auto" w:fill="FFFFFF"/>
        </w:rPr>
      </w:pPr>
      <w:r w:rsidRPr="00B142DC">
        <w:rPr>
          <w:rFonts w:ascii="Times New Roman" w:hAnsi="Times New Roman" w:cs="Times New Roman"/>
          <w:color w:val="FF0000"/>
          <w:shd w:val="clear" w:color="auto" w:fill="FFFFFF"/>
        </w:rPr>
        <w:t>Thank you for the suggestion, we have added these ideas to our discussion.</w:t>
      </w:r>
    </w:p>
    <w:p w14:paraId="259394EC" w14:textId="77777777" w:rsidR="00AB5AB3" w:rsidRPr="005C28F9" w:rsidRDefault="00AB5AB3" w:rsidP="009D2286">
      <w:pPr>
        <w:pStyle w:val="ListParagraph"/>
        <w:tabs>
          <w:tab w:val="left" w:pos="993"/>
        </w:tabs>
        <w:ind w:left="0"/>
        <w:rPr>
          <w:rFonts w:ascii="Times New Roman" w:hAnsi="Times New Roman" w:cs="Times New Roman"/>
          <w:color w:val="FF0000"/>
          <w:shd w:val="clear" w:color="auto" w:fill="FFFFFF"/>
        </w:rPr>
      </w:pPr>
    </w:p>
    <w:p w14:paraId="29C4FAE7" w14:textId="77777777" w:rsidR="00AB5AB3" w:rsidRPr="005C28F9" w:rsidRDefault="00AB5AB3" w:rsidP="009D2286">
      <w:pPr>
        <w:pStyle w:val="ListParagraph"/>
        <w:tabs>
          <w:tab w:val="left" w:pos="993"/>
        </w:tabs>
        <w:ind w:left="0"/>
        <w:rPr>
          <w:rFonts w:ascii="Times New Roman" w:hAnsi="Times New Roman" w:cs="Times New Roman"/>
          <w:color w:val="FF0000"/>
          <w:shd w:val="clear" w:color="auto" w:fill="FFFFFF"/>
        </w:rPr>
      </w:pPr>
    </w:p>
    <w:p w14:paraId="04DA293E" w14:textId="77777777" w:rsidR="00AB5AB3" w:rsidRPr="005C28F9" w:rsidRDefault="00AB5AB3" w:rsidP="009D2286">
      <w:pPr>
        <w:pStyle w:val="ListParagraph"/>
        <w:tabs>
          <w:tab w:val="left" w:pos="993"/>
        </w:tabs>
        <w:ind w:left="0"/>
        <w:rPr>
          <w:rFonts w:ascii="Times New Roman" w:hAnsi="Times New Roman" w:cs="Times New Roman"/>
          <w:color w:val="FF0000"/>
          <w:shd w:val="clear" w:color="auto" w:fill="FFFFFF"/>
        </w:rPr>
      </w:pPr>
    </w:p>
    <w:p w14:paraId="406CE147" w14:textId="77777777" w:rsidR="00AB5AB3" w:rsidRPr="005C28F9" w:rsidRDefault="00AB5AB3" w:rsidP="009D2286">
      <w:pPr>
        <w:pStyle w:val="ListParagraph"/>
        <w:tabs>
          <w:tab w:val="left" w:pos="993"/>
        </w:tabs>
        <w:ind w:left="0"/>
        <w:rPr>
          <w:rFonts w:ascii="Times New Roman" w:hAnsi="Times New Roman" w:cs="Times New Roman"/>
          <w:color w:val="FF0000"/>
          <w:shd w:val="clear" w:color="auto" w:fill="FFFFFF"/>
        </w:rPr>
      </w:pPr>
    </w:p>
    <w:p w14:paraId="2C0B2BA6" w14:textId="77777777" w:rsidR="00AB5AB3" w:rsidRPr="005C28F9" w:rsidRDefault="00AB5AB3" w:rsidP="009D2286">
      <w:pPr>
        <w:pStyle w:val="ListParagraph"/>
        <w:tabs>
          <w:tab w:val="left" w:pos="993"/>
        </w:tabs>
        <w:ind w:left="0"/>
        <w:rPr>
          <w:rFonts w:ascii="Times New Roman" w:hAnsi="Times New Roman" w:cs="Times New Roman"/>
          <w:color w:val="FF0000"/>
          <w:shd w:val="clear" w:color="auto" w:fill="FFFFFF"/>
        </w:rPr>
      </w:pPr>
    </w:p>
    <w:p w14:paraId="43964464" w14:textId="77777777" w:rsidR="00AB5AB3" w:rsidRPr="005C28F9" w:rsidRDefault="00AB5AB3" w:rsidP="009D2286">
      <w:pPr>
        <w:pStyle w:val="ListParagraph"/>
        <w:tabs>
          <w:tab w:val="left" w:pos="993"/>
        </w:tabs>
        <w:ind w:left="0"/>
        <w:rPr>
          <w:rFonts w:ascii="Times New Roman" w:hAnsi="Times New Roman" w:cs="Times New Roman"/>
          <w:color w:val="FF0000"/>
          <w:shd w:val="clear" w:color="auto" w:fill="FFFFFF"/>
        </w:rPr>
      </w:pPr>
    </w:p>
    <w:p w14:paraId="76CA75EF" w14:textId="77777777" w:rsidR="00AB5AB3" w:rsidRPr="005C28F9" w:rsidRDefault="00AB5AB3" w:rsidP="009D2286">
      <w:pPr>
        <w:pStyle w:val="ListParagraph"/>
        <w:tabs>
          <w:tab w:val="left" w:pos="993"/>
        </w:tabs>
        <w:ind w:left="0"/>
        <w:rPr>
          <w:rFonts w:ascii="Times New Roman" w:hAnsi="Times New Roman" w:cs="Times New Roman"/>
          <w:color w:val="FF0000"/>
          <w:shd w:val="clear" w:color="auto" w:fill="FFFFFF"/>
        </w:rPr>
      </w:pPr>
    </w:p>
    <w:p w14:paraId="501B4836" w14:textId="77777777" w:rsidR="00AB5AB3" w:rsidRPr="005C28F9" w:rsidRDefault="00AB5AB3" w:rsidP="009D2286">
      <w:pPr>
        <w:pStyle w:val="ListParagraph"/>
        <w:tabs>
          <w:tab w:val="left" w:pos="993"/>
        </w:tabs>
        <w:ind w:left="0"/>
        <w:rPr>
          <w:rFonts w:ascii="Times New Roman" w:hAnsi="Times New Roman" w:cs="Times New Roman"/>
          <w:color w:val="FF0000"/>
          <w:shd w:val="clear" w:color="auto" w:fill="FFFFFF"/>
        </w:rPr>
      </w:pPr>
    </w:p>
    <w:p w14:paraId="41AE1928" w14:textId="77777777" w:rsidR="00AB5AB3" w:rsidRPr="005C28F9" w:rsidRDefault="00AB5AB3" w:rsidP="009D2286">
      <w:pPr>
        <w:pStyle w:val="ListParagraph"/>
        <w:tabs>
          <w:tab w:val="left" w:pos="993"/>
        </w:tabs>
        <w:ind w:left="0"/>
        <w:rPr>
          <w:rFonts w:ascii="Times New Roman" w:hAnsi="Times New Roman" w:cs="Times New Roman"/>
          <w:color w:val="FF0000"/>
          <w:shd w:val="clear" w:color="auto" w:fill="FFFFFF"/>
        </w:rPr>
      </w:pPr>
    </w:p>
    <w:p w14:paraId="4F07EFB1" w14:textId="77777777" w:rsidR="00AB5AB3" w:rsidRPr="005C28F9" w:rsidRDefault="00AB5AB3" w:rsidP="009D2286">
      <w:pPr>
        <w:pStyle w:val="ListParagraph"/>
        <w:tabs>
          <w:tab w:val="left" w:pos="993"/>
        </w:tabs>
        <w:ind w:left="0"/>
        <w:rPr>
          <w:rFonts w:ascii="Times New Roman" w:hAnsi="Times New Roman" w:cs="Times New Roman"/>
          <w:color w:val="FF0000"/>
          <w:shd w:val="clear" w:color="auto" w:fill="FFFFFF"/>
        </w:rPr>
      </w:pPr>
    </w:p>
    <w:p w14:paraId="7E83432C" w14:textId="77777777" w:rsidR="00AB5AB3" w:rsidRPr="005C28F9" w:rsidRDefault="00AB5AB3" w:rsidP="009D2286">
      <w:pPr>
        <w:pStyle w:val="ListParagraph"/>
        <w:tabs>
          <w:tab w:val="left" w:pos="993"/>
        </w:tabs>
        <w:ind w:left="0"/>
        <w:rPr>
          <w:rFonts w:ascii="Times New Roman" w:hAnsi="Times New Roman" w:cs="Times New Roman"/>
          <w:color w:val="FF0000"/>
          <w:shd w:val="clear" w:color="auto" w:fill="FFFFFF"/>
        </w:rPr>
      </w:pPr>
    </w:p>
    <w:p w14:paraId="0CB4E214" w14:textId="77777777" w:rsidR="00AB5AB3" w:rsidRPr="005C28F9" w:rsidRDefault="00AB5AB3" w:rsidP="009D2286">
      <w:pPr>
        <w:pStyle w:val="ListParagraph"/>
        <w:tabs>
          <w:tab w:val="left" w:pos="993"/>
        </w:tabs>
        <w:ind w:left="0"/>
        <w:rPr>
          <w:rFonts w:ascii="Times New Roman" w:hAnsi="Times New Roman" w:cs="Times New Roman"/>
          <w:color w:val="FF0000"/>
          <w:shd w:val="clear" w:color="auto" w:fill="FFFFFF"/>
        </w:rPr>
      </w:pPr>
    </w:p>
    <w:p w14:paraId="1251CCBF" w14:textId="77777777" w:rsidR="00AB5AB3" w:rsidRPr="005C28F9" w:rsidRDefault="00AB5AB3" w:rsidP="009D2286">
      <w:pPr>
        <w:pStyle w:val="ListParagraph"/>
        <w:tabs>
          <w:tab w:val="left" w:pos="993"/>
        </w:tabs>
        <w:ind w:left="0"/>
        <w:rPr>
          <w:rFonts w:ascii="Times New Roman" w:hAnsi="Times New Roman" w:cs="Times New Roman"/>
          <w:color w:val="FF0000"/>
          <w:shd w:val="clear" w:color="auto" w:fill="FFFFFF"/>
        </w:rPr>
      </w:pPr>
    </w:p>
    <w:p w14:paraId="672866B1" w14:textId="77777777" w:rsidR="00AB5AB3" w:rsidRPr="005C28F9" w:rsidRDefault="00AB5AB3" w:rsidP="009D2286">
      <w:pPr>
        <w:pStyle w:val="ListParagraph"/>
        <w:tabs>
          <w:tab w:val="left" w:pos="993"/>
        </w:tabs>
        <w:ind w:left="0"/>
        <w:rPr>
          <w:rFonts w:ascii="Times New Roman" w:hAnsi="Times New Roman" w:cs="Times New Roman"/>
          <w:color w:val="FF0000"/>
          <w:shd w:val="clear" w:color="auto" w:fill="FFFFFF"/>
        </w:rPr>
      </w:pPr>
    </w:p>
    <w:p w14:paraId="13F8940E" w14:textId="77777777" w:rsidR="00AB5AB3" w:rsidRPr="005C28F9" w:rsidRDefault="00AB5AB3" w:rsidP="009D2286">
      <w:pPr>
        <w:pStyle w:val="ListParagraph"/>
        <w:tabs>
          <w:tab w:val="left" w:pos="993"/>
        </w:tabs>
        <w:ind w:left="0"/>
        <w:rPr>
          <w:rFonts w:ascii="Times New Roman" w:hAnsi="Times New Roman" w:cs="Times New Roman"/>
          <w:color w:val="FF0000"/>
          <w:shd w:val="clear" w:color="auto" w:fill="FFFFFF"/>
        </w:rPr>
      </w:pPr>
    </w:p>
    <w:p w14:paraId="4254AB50" w14:textId="77777777" w:rsidR="00AB5AB3" w:rsidRPr="005C28F9" w:rsidRDefault="00AB5AB3" w:rsidP="009D2286">
      <w:pPr>
        <w:pStyle w:val="ListParagraph"/>
        <w:tabs>
          <w:tab w:val="left" w:pos="993"/>
        </w:tabs>
        <w:ind w:left="0"/>
        <w:rPr>
          <w:rFonts w:ascii="Times New Roman" w:hAnsi="Times New Roman" w:cs="Times New Roman"/>
          <w:color w:val="FF0000"/>
          <w:shd w:val="clear" w:color="auto" w:fill="FFFFFF"/>
        </w:rPr>
      </w:pPr>
    </w:p>
    <w:p w14:paraId="453CE7D1" w14:textId="77777777" w:rsidR="00AB5AB3" w:rsidRPr="005C28F9" w:rsidRDefault="00AB5AB3" w:rsidP="009D2286">
      <w:pPr>
        <w:pStyle w:val="ListParagraph"/>
        <w:tabs>
          <w:tab w:val="left" w:pos="993"/>
        </w:tabs>
        <w:ind w:left="0"/>
        <w:rPr>
          <w:rFonts w:ascii="Times New Roman" w:hAnsi="Times New Roman" w:cs="Times New Roman"/>
          <w:color w:val="FF0000"/>
          <w:shd w:val="clear" w:color="auto" w:fill="FFFFFF"/>
        </w:rPr>
      </w:pPr>
    </w:p>
    <w:p w14:paraId="4C9608E7" w14:textId="77777777" w:rsidR="00AB5AB3" w:rsidRPr="005C28F9" w:rsidRDefault="00AB5AB3" w:rsidP="009D2286">
      <w:pPr>
        <w:pStyle w:val="ListParagraph"/>
        <w:tabs>
          <w:tab w:val="left" w:pos="993"/>
        </w:tabs>
        <w:ind w:left="0"/>
        <w:rPr>
          <w:rFonts w:ascii="Times New Roman" w:hAnsi="Times New Roman" w:cs="Times New Roman"/>
          <w:color w:val="FF0000"/>
          <w:shd w:val="clear" w:color="auto" w:fill="FFFFFF"/>
        </w:rPr>
      </w:pPr>
    </w:p>
    <w:p w14:paraId="32E066CD" w14:textId="77777777" w:rsidR="00AB5AB3" w:rsidRPr="005C28F9" w:rsidRDefault="00AB5AB3" w:rsidP="009D2286">
      <w:pPr>
        <w:pStyle w:val="ListParagraph"/>
        <w:tabs>
          <w:tab w:val="left" w:pos="993"/>
        </w:tabs>
        <w:ind w:left="0"/>
        <w:rPr>
          <w:rFonts w:ascii="Times New Roman" w:hAnsi="Times New Roman" w:cs="Times New Roman"/>
          <w:color w:val="FF0000"/>
          <w:shd w:val="clear" w:color="auto" w:fill="FFFFFF"/>
        </w:rPr>
      </w:pPr>
    </w:p>
    <w:p w14:paraId="65D49AFD" w14:textId="77777777" w:rsidR="00AB5AB3" w:rsidRPr="005C28F9" w:rsidRDefault="00AB5AB3" w:rsidP="009D2286">
      <w:pPr>
        <w:pStyle w:val="ListParagraph"/>
        <w:tabs>
          <w:tab w:val="left" w:pos="993"/>
        </w:tabs>
        <w:ind w:left="0"/>
        <w:rPr>
          <w:rFonts w:ascii="Times New Roman" w:hAnsi="Times New Roman" w:cs="Times New Roman"/>
          <w:color w:val="FF0000"/>
          <w:shd w:val="clear" w:color="auto" w:fill="FFFFFF"/>
        </w:rPr>
      </w:pPr>
    </w:p>
    <w:p w14:paraId="284AD7EB" w14:textId="77777777" w:rsidR="00AB5AB3" w:rsidRPr="005C28F9" w:rsidRDefault="00AB5AB3" w:rsidP="009D2286">
      <w:pPr>
        <w:pStyle w:val="ListParagraph"/>
        <w:tabs>
          <w:tab w:val="left" w:pos="993"/>
        </w:tabs>
        <w:ind w:left="0"/>
        <w:rPr>
          <w:rFonts w:ascii="Times New Roman" w:hAnsi="Times New Roman" w:cs="Times New Roman"/>
          <w:color w:val="FF0000"/>
          <w:shd w:val="clear" w:color="auto" w:fill="FFFFFF"/>
        </w:rPr>
      </w:pPr>
    </w:p>
    <w:p w14:paraId="5A4A1D73" w14:textId="77777777" w:rsidR="00AB5AB3" w:rsidRPr="005C28F9" w:rsidRDefault="00AB5AB3" w:rsidP="009D2286">
      <w:pPr>
        <w:pStyle w:val="ListParagraph"/>
        <w:tabs>
          <w:tab w:val="left" w:pos="993"/>
        </w:tabs>
        <w:ind w:left="0"/>
        <w:rPr>
          <w:rFonts w:ascii="Times New Roman" w:hAnsi="Times New Roman" w:cs="Times New Roman"/>
          <w:color w:val="FF0000"/>
          <w:shd w:val="clear" w:color="auto" w:fill="FFFFFF"/>
        </w:rPr>
      </w:pPr>
    </w:p>
    <w:p w14:paraId="68589EC4" w14:textId="77777777" w:rsidR="00AB5AB3" w:rsidRPr="005C28F9" w:rsidRDefault="00AB5AB3" w:rsidP="009D2286">
      <w:pPr>
        <w:pStyle w:val="ListParagraph"/>
        <w:tabs>
          <w:tab w:val="left" w:pos="993"/>
        </w:tabs>
        <w:ind w:left="0"/>
        <w:rPr>
          <w:rFonts w:ascii="Times New Roman" w:hAnsi="Times New Roman" w:cs="Times New Roman"/>
          <w:color w:val="FF0000"/>
          <w:shd w:val="clear" w:color="auto" w:fill="FFFFFF"/>
        </w:rPr>
      </w:pPr>
    </w:p>
    <w:p w14:paraId="2ACFA4D0" w14:textId="77777777" w:rsidR="00AB5AB3" w:rsidRPr="005C28F9" w:rsidRDefault="00AB5AB3" w:rsidP="009D2286">
      <w:pPr>
        <w:pStyle w:val="ListParagraph"/>
        <w:tabs>
          <w:tab w:val="left" w:pos="993"/>
        </w:tabs>
        <w:ind w:left="0"/>
        <w:rPr>
          <w:rFonts w:ascii="Times New Roman" w:hAnsi="Times New Roman" w:cs="Times New Roman"/>
          <w:color w:val="FF0000"/>
          <w:shd w:val="clear" w:color="auto" w:fill="FFFFFF"/>
        </w:rPr>
      </w:pPr>
    </w:p>
    <w:p w14:paraId="7AF290B5" w14:textId="77777777" w:rsidR="00AB5AB3" w:rsidRPr="005C28F9" w:rsidRDefault="00AB5AB3" w:rsidP="009D2286">
      <w:pPr>
        <w:pStyle w:val="ListParagraph"/>
        <w:tabs>
          <w:tab w:val="left" w:pos="993"/>
        </w:tabs>
        <w:ind w:left="0"/>
        <w:rPr>
          <w:rFonts w:ascii="Times New Roman" w:hAnsi="Times New Roman" w:cs="Times New Roman"/>
          <w:color w:val="FF0000"/>
          <w:shd w:val="clear" w:color="auto" w:fill="FFFFFF"/>
        </w:rPr>
      </w:pPr>
    </w:p>
    <w:p w14:paraId="46A66517" w14:textId="77777777" w:rsidR="00AB5AB3" w:rsidRPr="005C28F9" w:rsidRDefault="00AB5AB3" w:rsidP="009D2286">
      <w:pPr>
        <w:pStyle w:val="ListParagraph"/>
        <w:tabs>
          <w:tab w:val="left" w:pos="993"/>
        </w:tabs>
        <w:ind w:left="0"/>
        <w:rPr>
          <w:rFonts w:ascii="Times New Roman" w:hAnsi="Times New Roman" w:cs="Times New Roman"/>
          <w:color w:val="FF0000"/>
          <w:shd w:val="clear" w:color="auto" w:fill="FFFFFF"/>
        </w:rPr>
      </w:pPr>
    </w:p>
    <w:p w14:paraId="78810E93" w14:textId="77777777" w:rsidR="00AB5AB3" w:rsidRPr="005C28F9" w:rsidRDefault="00AB5AB3" w:rsidP="009D2286">
      <w:pPr>
        <w:pStyle w:val="ListParagraph"/>
        <w:tabs>
          <w:tab w:val="left" w:pos="993"/>
        </w:tabs>
        <w:ind w:left="0"/>
        <w:rPr>
          <w:rFonts w:ascii="Times New Roman" w:hAnsi="Times New Roman" w:cs="Times New Roman"/>
          <w:color w:val="FF0000"/>
          <w:shd w:val="clear" w:color="auto" w:fill="FFFFFF"/>
        </w:rPr>
      </w:pPr>
    </w:p>
    <w:p w14:paraId="0A191AD6" w14:textId="77777777" w:rsidR="00AB5AB3" w:rsidRPr="00B142DC" w:rsidRDefault="00AB5AB3" w:rsidP="009D2286">
      <w:pPr>
        <w:pStyle w:val="ListParagraph"/>
        <w:tabs>
          <w:tab w:val="left" w:pos="993"/>
        </w:tabs>
        <w:ind w:left="0"/>
        <w:rPr>
          <w:rFonts w:ascii="Times New Roman" w:hAnsi="Times New Roman" w:cs="Times New Roman"/>
          <w:color w:val="FF0000"/>
          <w:shd w:val="clear" w:color="auto" w:fill="FFFFFF"/>
        </w:rPr>
      </w:pPr>
    </w:p>
    <w:p w14:paraId="7BE5AC5B" w14:textId="77777777" w:rsidR="00AB5AB3" w:rsidRPr="005C28F9" w:rsidRDefault="00AB5AB3" w:rsidP="009D2286">
      <w:pPr>
        <w:pStyle w:val="ListParagraph"/>
        <w:tabs>
          <w:tab w:val="left" w:pos="993"/>
        </w:tabs>
        <w:ind w:left="0"/>
        <w:rPr>
          <w:rFonts w:ascii="Times New Roman" w:hAnsi="Times New Roman" w:cs="Times New Roman"/>
          <w:color w:val="222222"/>
        </w:rPr>
      </w:pPr>
    </w:p>
    <w:p w14:paraId="4CD62A14" w14:textId="7544A932" w:rsidR="00B66B38" w:rsidRPr="005C28F9" w:rsidRDefault="000E1462" w:rsidP="009D2286">
      <w:pPr>
        <w:pStyle w:val="ListParagraph"/>
        <w:tabs>
          <w:tab w:val="left" w:pos="993"/>
        </w:tabs>
        <w:ind w:left="0"/>
        <w:rPr>
          <w:rStyle w:val="apple-converted-space"/>
          <w:rFonts w:ascii="Times New Roman" w:hAnsi="Times New Roman" w:cs="Times New Roman"/>
          <w:color w:val="000000" w:themeColor="text1"/>
          <w:shd w:val="clear" w:color="auto" w:fill="FFFFFF"/>
        </w:rPr>
      </w:pPr>
      <w:r w:rsidRPr="005C28F9">
        <w:rPr>
          <w:rFonts w:ascii="Times New Roman" w:hAnsi="Times New Roman" w:cs="Times New Roman"/>
          <w:bCs/>
          <w:color w:val="000000" w:themeColor="text1"/>
          <w:shd w:val="clear" w:color="auto" w:fill="FFFFFF"/>
        </w:rPr>
        <w:lastRenderedPageBreak/>
        <w:t>Reviewer #4:</w:t>
      </w:r>
      <w:r w:rsidRPr="005C28F9">
        <w:rPr>
          <w:rStyle w:val="apple-converted-space"/>
          <w:rFonts w:ascii="Times New Roman" w:hAnsi="Times New Roman" w:cs="Times New Roman"/>
          <w:color w:val="000000" w:themeColor="text1"/>
          <w:shd w:val="clear" w:color="auto" w:fill="FFFFFF"/>
        </w:rPr>
        <w:t> </w:t>
      </w:r>
    </w:p>
    <w:p w14:paraId="4F191197" w14:textId="77777777" w:rsidR="00B66B38" w:rsidRPr="005C28F9" w:rsidRDefault="000E1462" w:rsidP="009D2286">
      <w:pPr>
        <w:pStyle w:val="ListParagraph"/>
        <w:tabs>
          <w:tab w:val="left" w:pos="993"/>
        </w:tabs>
        <w:ind w:left="0"/>
        <w:rPr>
          <w:rStyle w:val="apple-converted-space"/>
          <w:rFonts w:ascii="Times New Roman" w:hAnsi="Times New Roman" w:cs="Times New Roman"/>
          <w:color w:val="000000" w:themeColor="text1"/>
          <w:shd w:val="clear" w:color="auto" w:fill="FFFFFF"/>
        </w:rPr>
      </w:pPr>
      <w:r w:rsidRPr="005C28F9">
        <w:rPr>
          <w:rFonts w:ascii="Times New Roman" w:hAnsi="Times New Roman" w:cs="Times New Roman"/>
          <w:color w:val="000000" w:themeColor="text1"/>
        </w:rPr>
        <w:br/>
      </w:r>
      <w:r w:rsidRPr="005C28F9">
        <w:rPr>
          <w:rFonts w:ascii="Times New Roman" w:hAnsi="Times New Roman" w:cs="Times New Roman"/>
          <w:i/>
          <w:iCs/>
          <w:color w:val="000000" w:themeColor="text1"/>
          <w:shd w:val="clear" w:color="auto" w:fill="FFFFFF"/>
        </w:rPr>
        <w:t>Manuscript Summary:</w:t>
      </w:r>
      <w:r w:rsidRPr="005C28F9">
        <w:rPr>
          <w:rStyle w:val="apple-converted-space"/>
          <w:rFonts w:ascii="Times New Roman" w:hAnsi="Times New Roman" w:cs="Times New Roman"/>
          <w:color w:val="000000" w:themeColor="text1"/>
          <w:shd w:val="clear" w:color="auto" w:fill="FFFFFF"/>
        </w:rPr>
        <w:t> </w:t>
      </w:r>
    </w:p>
    <w:p w14:paraId="0FC49CE8" w14:textId="77777777" w:rsidR="00B66B38" w:rsidRPr="00B142DC" w:rsidRDefault="000E1462" w:rsidP="009D2286">
      <w:pPr>
        <w:pStyle w:val="ListParagraph"/>
        <w:tabs>
          <w:tab w:val="left" w:pos="993"/>
        </w:tabs>
        <w:ind w:left="0"/>
        <w:rPr>
          <w:rFonts w:ascii="Times New Roman" w:hAnsi="Times New Roman" w:cs="Times New Roman"/>
          <w:i/>
          <w:iCs/>
          <w:color w:val="000000" w:themeColor="text1"/>
          <w:shd w:val="clear" w:color="auto" w:fill="FFFFFF"/>
        </w:rPr>
      </w:pPr>
      <w:r w:rsidRPr="005C28F9">
        <w:rPr>
          <w:rFonts w:ascii="Times New Roman" w:hAnsi="Times New Roman" w:cs="Times New Roman"/>
          <w:color w:val="000000" w:themeColor="text1"/>
        </w:rPr>
        <w:br/>
      </w:r>
      <w:r w:rsidRPr="00B142DC">
        <w:rPr>
          <w:rFonts w:ascii="Times New Roman" w:hAnsi="Times New Roman" w:cs="Times New Roman"/>
          <w:i/>
          <w:iCs/>
          <w:color w:val="000000" w:themeColor="text1"/>
          <w:shd w:val="clear" w:color="auto" w:fill="FFFFFF"/>
        </w:rPr>
        <w:t>The article provides a technique for an extended cranial window covering the medial and lateral aspects of the sensory-motor cortices. The authors used this preparation to explore the propagation of spontaneous and evoked activity between distant areas using voltage sensitive dye imaging</w:t>
      </w:r>
    </w:p>
    <w:p w14:paraId="04C43BF6" w14:textId="77777777" w:rsidR="00B66B38" w:rsidRPr="005C28F9" w:rsidRDefault="000E1462" w:rsidP="009D2286">
      <w:pPr>
        <w:pStyle w:val="ListParagraph"/>
        <w:tabs>
          <w:tab w:val="left" w:pos="993"/>
        </w:tabs>
        <w:ind w:left="0"/>
        <w:rPr>
          <w:rFonts w:ascii="Times New Roman" w:hAnsi="Times New Roman" w:cs="Times New Roman"/>
          <w:i/>
          <w:iCs/>
          <w:color w:val="000000" w:themeColor="text1"/>
          <w:shd w:val="clear" w:color="auto" w:fill="FFFFFF"/>
        </w:rPr>
      </w:pPr>
      <w:r w:rsidRPr="005C28F9">
        <w:rPr>
          <w:rFonts w:ascii="Times New Roman" w:hAnsi="Times New Roman" w:cs="Times New Roman"/>
          <w:color w:val="222222"/>
        </w:rPr>
        <w:br/>
      </w:r>
      <w:r w:rsidRPr="005C28F9">
        <w:rPr>
          <w:rFonts w:ascii="Times New Roman" w:hAnsi="Times New Roman" w:cs="Times New Roman"/>
          <w:i/>
          <w:iCs/>
          <w:color w:val="000000" w:themeColor="text1"/>
          <w:shd w:val="clear" w:color="auto" w:fill="FFFFFF"/>
        </w:rPr>
        <w:t>Major Concerns:</w:t>
      </w:r>
    </w:p>
    <w:p w14:paraId="773D1160" w14:textId="72FB54D1" w:rsidR="00B66B38" w:rsidRPr="00B142DC" w:rsidRDefault="000E1462" w:rsidP="009D2286">
      <w:pPr>
        <w:pStyle w:val="ListParagraph"/>
        <w:tabs>
          <w:tab w:val="left" w:pos="993"/>
        </w:tabs>
        <w:ind w:left="0"/>
        <w:rPr>
          <w:rFonts w:ascii="Times New Roman" w:hAnsi="Times New Roman" w:cs="Times New Roman"/>
          <w:i/>
          <w:iCs/>
          <w:color w:val="000000" w:themeColor="text1"/>
          <w:shd w:val="clear" w:color="auto" w:fill="FFFFFF"/>
        </w:rPr>
      </w:pPr>
      <w:r w:rsidRPr="005C28F9">
        <w:rPr>
          <w:rFonts w:ascii="Times New Roman" w:hAnsi="Times New Roman" w:cs="Times New Roman"/>
          <w:color w:val="000000" w:themeColor="text1"/>
        </w:rPr>
        <w:br/>
      </w:r>
      <w:r w:rsidRPr="00B142DC">
        <w:rPr>
          <w:rFonts w:ascii="Times New Roman" w:hAnsi="Times New Roman" w:cs="Times New Roman"/>
          <w:i/>
          <w:iCs/>
          <w:color w:val="000000" w:themeColor="text1"/>
          <w:shd w:val="clear" w:color="auto" w:fill="FFFFFF"/>
        </w:rPr>
        <w:t>The illustration of the resulting craniotomy in the figures is scarce (only a thumbnail in figure 3). A close up on the cranial window to be able to visualize finer features of the cortex such as blood vessels is missing. A full figure dedicated to the illustration of the window preparation should be added.</w:t>
      </w:r>
    </w:p>
    <w:p w14:paraId="2EF1DCDF" w14:textId="533E3FCC" w:rsidR="00DB13CF" w:rsidRPr="005C28F9" w:rsidRDefault="00DB13CF" w:rsidP="009D2286">
      <w:pPr>
        <w:pStyle w:val="ListParagraph"/>
        <w:tabs>
          <w:tab w:val="left" w:pos="993"/>
        </w:tabs>
        <w:ind w:left="0"/>
        <w:rPr>
          <w:rFonts w:ascii="Times New Roman" w:hAnsi="Times New Roman" w:cs="Times New Roman"/>
          <w:color w:val="000000" w:themeColor="text1"/>
          <w:shd w:val="clear" w:color="auto" w:fill="FFFFFF"/>
        </w:rPr>
      </w:pPr>
    </w:p>
    <w:p w14:paraId="16226175" w14:textId="19D35C3C" w:rsidR="00DB13CF" w:rsidRPr="00B142DC" w:rsidRDefault="00DB13CF" w:rsidP="009D2286">
      <w:pPr>
        <w:pStyle w:val="ListParagraph"/>
        <w:tabs>
          <w:tab w:val="left" w:pos="993"/>
        </w:tabs>
        <w:ind w:left="0"/>
        <w:rPr>
          <w:rFonts w:ascii="Times New Roman" w:hAnsi="Times New Roman" w:cs="Times New Roman"/>
          <w:i/>
          <w:iCs/>
          <w:color w:val="FF0000"/>
          <w:shd w:val="clear" w:color="auto" w:fill="FFFFFF"/>
        </w:rPr>
      </w:pPr>
      <w:r w:rsidRPr="00B142DC">
        <w:rPr>
          <w:rFonts w:ascii="Times New Roman" w:hAnsi="Times New Roman" w:cs="Times New Roman"/>
          <w:color w:val="FF0000"/>
          <w:shd w:val="clear" w:color="auto" w:fill="FFFFFF"/>
        </w:rPr>
        <w:t xml:space="preserve">Other reviewers had the same suggestions. We have </w:t>
      </w:r>
      <w:r w:rsidR="006A2DA6" w:rsidRPr="00B142DC">
        <w:rPr>
          <w:rFonts w:ascii="Times New Roman" w:hAnsi="Times New Roman" w:cs="Times New Roman"/>
          <w:color w:val="FF0000"/>
          <w:shd w:val="clear" w:color="auto" w:fill="FFFFFF"/>
        </w:rPr>
        <w:t xml:space="preserve">created two new figures </w:t>
      </w:r>
      <w:r w:rsidRPr="00B142DC">
        <w:rPr>
          <w:rFonts w:ascii="Times New Roman" w:hAnsi="Times New Roman" w:cs="Times New Roman"/>
          <w:color w:val="FF0000"/>
          <w:shd w:val="clear" w:color="auto" w:fill="FFFFFF"/>
        </w:rPr>
        <w:t>1 &amp; 2 with multiple photos documenting</w:t>
      </w:r>
      <w:r w:rsidR="006A2DA6" w:rsidRPr="00B142DC">
        <w:rPr>
          <w:rFonts w:ascii="Times New Roman" w:hAnsi="Times New Roman" w:cs="Times New Roman"/>
          <w:color w:val="FF0000"/>
          <w:shd w:val="clear" w:color="auto" w:fill="FFFFFF"/>
        </w:rPr>
        <w:t xml:space="preserve"> the</w:t>
      </w:r>
      <w:r w:rsidRPr="00B142DC">
        <w:rPr>
          <w:rFonts w:ascii="Times New Roman" w:hAnsi="Times New Roman" w:cs="Times New Roman"/>
          <w:color w:val="FF0000"/>
          <w:shd w:val="clear" w:color="auto" w:fill="FFFFFF"/>
        </w:rPr>
        <w:t xml:space="preserve"> many details of the surgery.</w:t>
      </w:r>
    </w:p>
    <w:p w14:paraId="7CD074E0" w14:textId="77777777" w:rsidR="00277FDF" w:rsidRPr="005C28F9" w:rsidRDefault="000E1462" w:rsidP="009D2286">
      <w:pPr>
        <w:pStyle w:val="ListParagraph"/>
        <w:tabs>
          <w:tab w:val="left" w:pos="993"/>
        </w:tabs>
        <w:ind w:left="0"/>
        <w:rPr>
          <w:rFonts w:ascii="Times New Roman" w:hAnsi="Times New Roman" w:cs="Times New Roman"/>
          <w:i/>
          <w:iCs/>
          <w:color w:val="222222"/>
          <w:shd w:val="clear" w:color="auto" w:fill="FFFFFF"/>
        </w:rPr>
      </w:pPr>
      <w:r w:rsidRPr="005C28F9">
        <w:rPr>
          <w:rFonts w:ascii="Times New Roman" w:hAnsi="Times New Roman" w:cs="Times New Roman"/>
          <w:color w:val="222222"/>
        </w:rPr>
        <w:br/>
      </w:r>
      <w:r w:rsidRPr="005C28F9">
        <w:rPr>
          <w:rFonts w:ascii="Times New Roman" w:hAnsi="Times New Roman" w:cs="Times New Roman"/>
          <w:i/>
          <w:iCs/>
          <w:color w:val="222222"/>
          <w:shd w:val="clear" w:color="auto" w:fill="FFFFFF"/>
        </w:rPr>
        <w:t>Minor Concerns:</w:t>
      </w:r>
    </w:p>
    <w:p w14:paraId="6420AFE2" w14:textId="59B2B15F" w:rsidR="001A262B" w:rsidRPr="00B142DC" w:rsidRDefault="000E1462" w:rsidP="009D2286">
      <w:pPr>
        <w:pStyle w:val="ListParagraph"/>
        <w:tabs>
          <w:tab w:val="left" w:pos="993"/>
        </w:tabs>
        <w:ind w:left="0"/>
        <w:rPr>
          <w:rFonts w:ascii="Times New Roman" w:hAnsi="Times New Roman" w:cs="Times New Roman"/>
          <w:i/>
          <w:iCs/>
          <w:color w:val="222222"/>
          <w:shd w:val="clear" w:color="auto" w:fill="FFFFFF"/>
        </w:rPr>
      </w:pPr>
      <w:r w:rsidRPr="005C28F9">
        <w:rPr>
          <w:rFonts w:ascii="Times New Roman" w:hAnsi="Times New Roman" w:cs="Times New Roman"/>
          <w:color w:val="222222"/>
        </w:rPr>
        <w:br/>
      </w:r>
      <w:r w:rsidRPr="00B142DC">
        <w:rPr>
          <w:rFonts w:ascii="Times New Roman" w:hAnsi="Times New Roman" w:cs="Times New Roman"/>
          <w:i/>
          <w:iCs/>
          <w:color w:val="222222"/>
          <w:shd w:val="clear" w:color="auto" w:fill="FFFFFF"/>
        </w:rPr>
        <w:t>The craniotomy performed here i</w:t>
      </w:r>
      <w:r w:rsidR="001A262B" w:rsidRPr="00B142DC">
        <w:rPr>
          <w:rFonts w:ascii="Times New Roman" w:hAnsi="Times New Roman" w:cs="Times New Roman"/>
          <w:i/>
          <w:iCs/>
          <w:color w:val="222222"/>
          <w:shd w:val="clear" w:color="auto" w:fill="FFFFFF"/>
        </w:rPr>
        <w:t xml:space="preserve">s very large. How much can the </w:t>
      </w:r>
      <w:r w:rsidRPr="00B142DC">
        <w:rPr>
          <w:rFonts w:ascii="Times New Roman" w:hAnsi="Times New Roman" w:cs="Times New Roman"/>
          <w:i/>
          <w:iCs/>
          <w:color w:val="222222"/>
          <w:shd w:val="clear" w:color="auto" w:fill="FFFFFF"/>
        </w:rPr>
        <w:t xml:space="preserve">edema be minimized? In the case where the </w:t>
      </w:r>
      <w:proofErr w:type="spellStart"/>
      <w:r w:rsidRPr="00B142DC">
        <w:rPr>
          <w:rFonts w:ascii="Times New Roman" w:hAnsi="Times New Roman" w:cs="Times New Roman"/>
          <w:i/>
          <w:iCs/>
          <w:color w:val="222222"/>
          <w:shd w:val="clear" w:color="auto" w:fill="FFFFFF"/>
        </w:rPr>
        <w:t>dura</w:t>
      </w:r>
      <w:proofErr w:type="spellEnd"/>
      <w:r w:rsidRPr="00B142DC">
        <w:rPr>
          <w:rFonts w:ascii="Times New Roman" w:hAnsi="Times New Roman" w:cs="Times New Roman"/>
          <w:i/>
          <w:iCs/>
          <w:color w:val="222222"/>
          <w:shd w:val="clear" w:color="auto" w:fill="FFFFFF"/>
        </w:rPr>
        <w:t xml:space="preserve"> is removed, is dexamet</w:t>
      </w:r>
      <w:r w:rsidR="00DB13CF" w:rsidRPr="00B142DC">
        <w:rPr>
          <w:rFonts w:ascii="Times New Roman" w:hAnsi="Times New Roman" w:cs="Times New Roman"/>
          <w:i/>
          <w:iCs/>
          <w:color w:val="222222"/>
          <w:shd w:val="clear" w:color="auto" w:fill="FFFFFF"/>
        </w:rPr>
        <w:t xml:space="preserve">hasone sufficient to avoid the </w:t>
      </w:r>
      <w:r w:rsidRPr="00B142DC">
        <w:rPr>
          <w:rFonts w:ascii="Times New Roman" w:hAnsi="Times New Roman" w:cs="Times New Roman"/>
          <w:i/>
          <w:iCs/>
          <w:color w:val="222222"/>
          <w:shd w:val="clear" w:color="auto" w:fill="FFFFFF"/>
        </w:rPr>
        <w:t>edema?</w:t>
      </w:r>
    </w:p>
    <w:p w14:paraId="55084A57" w14:textId="77777777" w:rsidR="001A262B" w:rsidRPr="00B142DC" w:rsidRDefault="001A262B" w:rsidP="009D2286">
      <w:pPr>
        <w:pStyle w:val="ListParagraph"/>
        <w:tabs>
          <w:tab w:val="left" w:pos="993"/>
        </w:tabs>
        <w:ind w:left="0"/>
        <w:rPr>
          <w:rFonts w:ascii="Times New Roman" w:hAnsi="Times New Roman" w:cs="Times New Roman"/>
          <w:i/>
          <w:iCs/>
          <w:color w:val="222222"/>
          <w:shd w:val="clear" w:color="auto" w:fill="FFFFFF"/>
        </w:rPr>
      </w:pPr>
    </w:p>
    <w:p w14:paraId="702378AF" w14:textId="581DCD6A" w:rsidR="00675DA2" w:rsidRPr="00B142DC" w:rsidRDefault="00675DA2">
      <w:pPr>
        <w:pStyle w:val="ListParagraph"/>
        <w:tabs>
          <w:tab w:val="left" w:pos="993"/>
        </w:tabs>
        <w:ind w:left="0"/>
        <w:rPr>
          <w:rFonts w:ascii="Times New Roman" w:hAnsi="Times New Roman" w:cs="Times New Roman"/>
          <w:color w:val="FF0000"/>
          <w:shd w:val="clear" w:color="auto" w:fill="FFFFFF"/>
        </w:rPr>
      </w:pPr>
      <w:r w:rsidRPr="00B142DC">
        <w:rPr>
          <w:rFonts w:ascii="Times New Roman" w:hAnsi="Times New Roman" w:cs="Times New Roman"/>
          <w:color w:val="FF0000"/>
          <w:shd w:val="clear" w:color="auto" w:fill="FFFFFF"/>
        </w:rPr>
        <w:t xml:space="preserve">The brain will swell after </w:t>
      </w:r>
      <w:proofErr w:type="spellStart"/>
      <w:r w:rsidRPr="00B142DC">
        <w:rPr>
          <w:rFonts w:ascii="Times New Roman" w:hAnsi="Times New Roman" w:cs="Times New Roman"/>
          <w:color w:val="FF0000"/>
          <w:shd w:val="clear" w:color="auto" w:fill="FFFFFF"/>
        </w:rPr>
        <w:t>dura</w:t>
      </w:r>
      <w:proofErr w:type="spellEnd"/>
      <w:r w:rsidRPr="00B142DC">
        <w:rPr>
          <w:rFonts w:ascii="Times New Roman" w:hAnsi="Times New Roman" w:cs="Times New Roman"/>
          <w:color w:val="FF0000"/>
          <w:shd w:val="clear" w:color="auto" w:fill="FFFFFF"/>
        </w:rPr>
        <w:t xml:space="preserve"> removal</w:t>
      </w:r>
      <w:r w:rsidR="00087287" w:rsidRPr="00B142DC">
        <w:rPr>
          <w:rFonts w:ascii="Times New Roman" w:hAnsi="Times New Roman" w:cs="Times New Roman"/>
          <w:color w:val="FF0000"/>
          <w:shd w:val="clear" w:color="auto" w:fill="FFFFFF"/>
        </w:rPr>
        <w:t xml:space="preserve"> regardless of what is done.</w:t>
      </w:r>
      <w:r w:rsidR="00221CCA" w:rsidRPr="00B142DC">
        <w:rPr>
          <w:rFonts w:ascii="Times New Roman" w:hAnsi="Times New Roman" w:cs="Times New Roman"/>
          <w:color w:val="FF0000"/>
          <w:shd w:val="clear" w:color="auto" w:fill="FFFFFF"/>
        </w:rPr>
        <w:t xml:space="preserve"> We have added </w:t>
      </w:r>
      <w:r w:rsidRPr="00B142DC">
        <w:rPr>
          <w:rFonts w:ascii="Times New Roman" w:hAnsi="Times New Roman" w:cs="Times New Roman"/>
          <w:color w:val="FF0000"/>
          <w:shd w:val="clear" w:color="auto" w:fill="FFFFFF"/>
        </w:rPr>
        <w:t xml:space="preserve">the </w:t>
      </w:r>
      <w:r w:rsidR="00221CCA" w:rsidRPr="00B142DC">
        <w:rPr>
          <w:rFonts w:ascii="Times New Roman" w:hAnsi="Times New Roman" w:cs="Times New Roman"/>
          <w:color w:val="FF0000"/>
          <w:shd w:val="clear" w:color="auto" w:fill="FFFFFF"/>
        </w:rPr>
        <w:t xml:space="preserve">following text </w:t>
      </w:r>
      <w:r w:rsidRPr="00B142DC">
        <w:rPr>
          <w:rFonts w:ascii="Times New Roman" w:hAnsi="Times New Roman" w:cs="Times New Roman"/>
          <w:color w:val="FF0000"/>
          <w:shd w:val="clear" w:color="auto" w:fill="FFFFFF"/>
        </w:rPr>
        <w:t>to add</w:t>
      </w:r>
      <w:r w:rsidR="007C4CB1" w:rsidRPr="00B142DC">
        <w:rPr>
          <w:rFonts w:ascii="Times New Roman" w:hAnsi="Times New Roman" w:cs="Times New Roman"/>
          <w:color w:val="FF0000"/>
          <w:shd w:val="clear" w:color="auto" w:fill="FFFFFF"/>
        </w:rPr>
        <w:t>ress the urgency</w:t>
      </w:r>
      <w:r w:rsidR="00221CCA" w:rsidRPr="00B142DC">
        <w:rPr>
          <w:rFonts w:ascii="Times New Roman" w:hAnsi="Times New Roman" w:cs="Times New Roman"/>
          <w:color w:val="FF0000"/>
          <w:shd w:val="clear" w:color="auto" w:fill="FFFFFF"/>
        </w:rPr>
        <w:t xml:space="preserve"> (Page </w:t>
      </w:r>
      <w:r w:rsidR="00221CCA" w:rsidRPr="005C28F9">
        <w:rPr>
          <w:rFonts w:ascii="Times New Roman" w:hAnsi="Times New Roman" w:cs="Times New Roman"/>
          <w:color w:val="FF0000"/>
          <w:shd w:val="clear" w:color="auto" w:fill="FFFFFF"/>
        </w:rPr>
        <w:t>7</w:t>
      </w:r>
      <w:r w:rsidR="00221CCA" w:rsidRPr="00B142DC">
        <w:rPr>
          <w:rFonts w:ascii="Times New Roman" w:hAnsi="Times New Roman" w:cs="Times New Roman"/>
          <w:color w:val="FF0000"/>
          <w:shd w:val="clear" w:color="auto" w:fill="FFFFFF"/>
        </w:rPr>
        <w:t xml:space="preserve">, line </w:t>
      </w:r>
      <w:r w:rsidR="00221CCA" w:rsidRPr="005C28F9">
        <w:rPr>
          <w:rFonts w:ascii="Times New Roman" w:hAnsi="Times New Roman" w:cs="Times New Roman"/>
          <w:color w:val="FF0000"/>
          <w:shd w:val="clear" w:color="auto" w:fill="FFFFFF"/>
        </w:rPr>
        <w:t>25</w:t>
      </w:r>
      <w:r w:rsidR="00221CCA" w:rsidRPr="00B142DC">
        <w:rPr>
          <w:rFonts w:ascii="Times New Roman" w:hAnsi="Times New Roman" w:cs="Times New Roman"/>
          <w:color w:val="FF0000"/>
          <w:shd w:val="clear" w:color="auto" w:fill="FFFFFF"/>
        </w:rPr>
        <w:t>):</w:t>
      </w:r>
    </w:p>
    <w:p w14:paraId="1BD9B981" w14:textId="77777777" w:rsidR="007C4CB1" w:rsidRPr="005C28F9" w:rsidRDefault="007C4CB1" w:rsidP="009D2286">
      <w:pPr>
        <w:pStyle w:val="ListParagraph"/>
        <w:tabs>
          <w:tab w:val="left" w:pos="993"/>
        </w:tabs>
        <w:ind w:left="0"/>
        <w:rPr>
          <w:rFonts w:ascii="Times New Roman" w:hAnsi="Times New Roman" w:cs="Times New Roman"/>
          <w:color w:val="222222"/>
          <w:shd w:val="clear" w:color="auto" w:fill="FFFFFF"/>
        </w:rPr>
      </w:pPr>
    </w:p>
    <w:p w14:paraId="3F6F0D2F" w14:textId="77777777" w:rsidR="00221CCA" w:rsidRPr="00B142DC" w:rsidRDefault="00221CCA" w:rsidP="00221CCA">
      <w:pPr>
        <w:ind w:left="720" w:right="720"/>
        <w:rPr>
          <w:rFonts w:ascii="Times New Roman" w:hAnsi="Times New Roman" w:cs="Times New Roman"/>
          <w:color w:val="0000FF"/>
          <w:sz w:val="24"/>
          <w:szCs w:val="24"/>
          <w:lang w:eastAsia="zh-CN"/>
        </w:rPr>
      </w:pPr>
      <w:r w:rsidRPr="00B142DC">
        <w:rPr>
          <w:rFonts w:ascii="Times New Roman" w:hAnsi="Times New Roman" w:cs="Times New Roman"/>
          <w:color w:val="0000FF"/>
          <w:sz w:val="24"/>
          <w:szCs w:val="24"/>
          <w:lang w:eastAsia="zh-CN"/>
        </w:rPr>
        <w:t xml:space="preserve">Note: The brain surface should be fixed in </w:t>
      </w:r>
      <w:proofErr w:type="spellStart"/>
      <w:r w:rsidRPr="00B142DC">
        <w:rPr>
          <w:rFonts w:ascii="Times New Roman" w:hAnsi="Times New Roman" w:cs="Times New Roman"/>
          <w:color w:val="0000FF"/>
          <w:sz w:val="24"/>
          <w:szCs w:val="24"/>
          <w:lang w:eastAsia="zh-CN"/>
        </w:rPr>
        <w:t>agarose</w:t>
      </w:r>
      <w:proofErr w:type="spellEnd"/>
      <w:r w:rsidRPr="00B142DC">
        <w:rPr>
          <w:rFonts w:ascii="Times New Roman" w:hAnsi="Times New Roman" w:cs="Times New Roman"/>
          <w:color w:val="0000FF"/>
          <w:sz w:val="24"/>
          <w:szCs w:val="24"/>
          <w:lang w:eastAsia="zh-CN"/>
        </w:rPr>
        <w:t xml:space="preserve"> as soon as possible to minimize movement from pulsation and to prevent further swelling (see step 5).</w:t>
      </w:r>
    </w:p>
    <w:p w14:paraId="5918086A" w14:textId="6DC6047C" w:rsidR="00F47B6B" w:rsidRPr="00B142DC" w:rsidRDefault="000E1462" w:rsidP="009D2286">
      <w:pPr>
        <w:rPr>
          <w:rFonts w:ascii="Times New Roman" w:hAnsi="Times New Roman" w:cs="Times New Roman"/>
          <w:i/>
          <w:iCs/>
          <w:color w:val="ED7D31" w:themeColor="accent2"/>
          <w:sz w:val="24"/>
          <w:szCs w:val="24"/>
          <w:lang w:eastAsia="zh-CN"/>
        </w:rPr>
      </w:pPr>
      <w:r w:rsidRPr="00B142DC">
        <w:rPr>
          <w:rFonts w:ascii="Times New Roman" w:hAnsi="Times New Roman" w:cs="Times New Roman"/>
          <w:i/>
          <w:iCs/>
          <w:color w:val="000000" w:themeColor="text1"/>
          <w:sz w:val="24"/>
          <w:szCs w:val="24"/>
          <w:shd w:val="clear" w:color="auto" w:fill="FFFFFF"/>
        </w:rPr>
        <w:t>Please discuss the feasibility of the equivalent surgery in a rat and its applicability for two-photon imaging. Is the stability of the window strongly affe</w:t>
      </w:r>
      <w:r w:rsidR="00DB13CF" w:rsidRPr="00B142DC">
        <w:rPr>
          <w:rFonts w:ascii="Times New Roman" w:hAnsi="Times New Roman" w:cs="Times New Roman"/>
          <w:i/>
          <w:iCs/>
          <w:color w:val="000000" w:themeColor="text1"/>
          <w:sz w:val="24"/>
          <w:szCs w:val="24"/>
          <w:shd w:val="clear" w:color="auto" w:fill="FFFFFF"/>
        </w:rPr>
        <w:t>cted by the size of the opening?</w:t>
      </w:r>
    </w:p>
    <w:p w14:paraId="4CBF1C82" w14:textId="77777777" w:rsidR="007347DB" w:rsidRPr="005C28F9" w:rsidRDefault="007C4CB1">
      <w:pPr>
        <w:pStyle w:val="ListParagraph"/>
        <w:tabs>
          <w:tab w:val="left" w:pos="993"/>
        </w:tabs>
        <w:ind w:left="0"/>
        <w:rPr>
          <w:rFonts w:ascii="Times New Roman" w:hAnsi="Times New Roman" w:cs="Times New Roman"/>
          <w:color w:val="FF0000"/>
          <w:shd w:val="clear" w:color="auto" w:fill="FFFFFF"/>
        </w:rPr>
      </w:pPr>
      <w:r w:rsidRPr="00B142DC">
        <w:rPr>
          <w:rFonts w:ascii="Times New Roman" w:hAnsi="Times New Roman" w:cs="Times New Roman"/>
          <w:color w:val="FF0000"/>
          <w:shd w:val="clear" w:color="auto" w:fill="FFFFFF"/>
        </w:rPr>
        <w:t>We have not tried this in rats, but it</w:t>
      </w:r>
      <w:r w:rsidR="00F47B6B" w:rsidRPr="00B142DC">
        <w:rPr>
          <w:rFonts w:ascii="Times New Roman" w:hAnsi="Times New Roman" w:cs="Times New Roman"/>
          <w:color w:val="FF0000"/>
          <w:shd w:val="clear" w:color="auto" w:fill="FFFFFF"/>
        </w:rPr>
        <w:t xml:space="preserve"> could be feasible. </w:t>
      </w:r>
      <w:r w:rsidRPr="00B142DC">
        <w:rPr>
          <w:rFonts w:ascii="Times New Roman" w:hAnsi="Times New Roman" w:cs="Times New Roman"/>
          <w:color w:val="FF0000"/>
          <w:shd w:val="clear" w:color="auto" w:fill="FFFFFF"/>
        </w:rPr>
        <w:t>There would be increased</w:t>
      </w:r>
      <w:r w:rsidR="00F47B6B" w:rsidRPr="00B142DC">
        <w:rPr>
          <w:rFonts w:ascii="Times New Roman" w:hAnsi="Times New Roman" w:cs="Times New Roman"/>
          <w:color w:val="FF0000"/>
          <w:shd w:val="clear" w:color="auto" w:fill="FFFFFF"/>
        </w:rPr>
        <w:t xml:space="preserve"> </w:t>
      </w:r>
      <w:r w:rsidRPr="00B142DC">
        <w:rPr>
          <w:rFonts w:ascii="Times New Roman" w:hAnsi="Times New Roman" w:cs="Times New Roman"/>
          <w:color w:val="FF0000"/>
          <w:shd w:val="clear" w:color="auto" w:fill="FFFFFF"/>
        </w:rPr>
        <w:t>bleeding</w:t>
      </w:r>
      <w:r w:rsidR="00F47B6B" w:rsidRPr="00B142DC">
        <w:rPr>
          <w:rFonts w:ascii="Times New Roman" w:hAnsi="Times New Roman" w:cs="Times New Roman"/>
          <w:color w:val="FF0000"/>
          <w:shd w:val="clear" w:color="auto" w:fill="FFFFFF"/>
        </w:rPr>
        <w:t xml:space="preserve">, </w:t>
      </w:r>
      <w:r w:rsidRPr="00B142DC">
        <w:rPr>
          <w:rFonts w:ascii="Times New Roman" w:hAnsi="Times New Roman" w:cs="Times New Roman"/>
          <w:color w:val="FF0000"/>
          <w:shd w:val="clear" w:color="auto" w:fill="FFFFFF"/>
        </w:rPr>
        <w:t xml:space="preserve">but </w:t>
      </w:r>
      <w:r w:rsidR="00F47B6B" w:rsidRPr="00B142DC">
        <w:rPr>
          <w:rFonts w:ascii="Times New Roman" w:hAnsi="Times New Roman" w:cs="Times New Roman"/>
          <w:color w:val="FF0000"/>
          <w:shd w:val="clear" w:color="auto" w:fill="FFFFFF"/>
        </w:rPr>
        <w:t xml:space="preserve">the actual craniotomy process might become easier since it is unlikely to </w:t>
      </w:r>
      <w:proofErr w:type="spellStart"/>
      <w:r w:rsidR="00F47B6B" w:rsidRPr="00B142DC">
        <w:rPr>
          <w:rFonts w:ascii="Times New Roman" w:hAnsi="Times New Roman" w:cs="Times New Roman"/>
          <w:color w:val="FF0000"/>
          <w:shd w:val="clear" w:color="auto" w:fill="FFFFFF"/>
        </w:rPr>
        <w:t>overdrill</w:t>
      </w:r>
      <w:proofErr w:type="spellEnd"/>
      <w:r w:rsidR="00F47B6B" w:rsidRPr="00B142DC">
        <w:rPr>
          <w:rFonts w:ascii="Times New Roman" w:hAnsi="Times New Roman" w:cs="Times New Roman"/>
          <w:color w:val="FF0000"/>
          <w:shd w:val="clear" w:color="auto" w:fill="FFFFFF"/>
        </w:rPr>
        <w:t xml:space="preserve"> </w:t>
      </w:r>
      <w:r w:rsidR="00CD7BEE" w:rsidRPr="00B142DC">
        <w:rPr>
          <w:rFonts w:ascii="Times New Roman" w:hAnsi="Times New Roman" w:cs="Times New Roman"/>
          <w:color w:val="FF0000"/>
          <w:shd w:val="clear" w:color="auto" w:fill="FFFFFF"/>
        </w:rPr>
        <w:t>as</w:t>
      </w:r>
      <w:r w:rsidR="00F47B6B" w:rsidRPr="00B142DC">
        <w:rPr>
          <w:rFonts w:ascii="Times New Roman" w:hAnsi="Times New Roman" w:cs="Times New Roman"/>
          <w:color w:val="FF0000"/>
          <w:shd w:val="clear" w:color="auto" w:fill="FFFFFF"/>
        </w:rPr>
        <w:t xml:space="preserve"> they have </w:t>
      </w:r>
      <w:r w:rsidR="00DB13CF" w:rsidRPr="00B142DC">
        <w:rPr>
          <w:rFonts w:ascii="Times New Roman" w:hAnsi="Times New Roman" w:cs="Times New Roman"/>
          <w:color w:val="FF0000"/>
          <w:shd w:val="clear" w:color="auto" w:fill="FFFFFF"/>
        </w:rPr>
        <w:t>thicker and stronger</w:t>
      </w:r>
      <w:r w:rsidR="00F47B6B" w:rsidRPr="00B142DC">
        <w:rPr>
          <w:rFonts w:ascii="Times New Roman" w:hAnsi="Times New Roman" w:cs="Times New Roman"/>
          <w:color w:val="FF0000"/>
          <w:shd w:val="clear" w:color="auto" w:fill="FFFFFF"/>
        </w:rPr>
        <w:t xml:space="preserve"> skull. </w:t>
      </w:r>
    </w:p>
    <w:p w14:paraId="0016DB80" w14:textId="77777777" w:rsidR="007347DB" w:rsidRPr="005C28F9" w:rsidRDefault="007347DB">
      <w:pPr>
        <w:pStyle w:val="ListParagraph"/>
        <w:tabs>
          <w:tab w:val="left" w:pos="993"/>
        </w:tabs>
        <w:ind w:left="0"/>
        <w:rPr>
          <w:rFonts w:ascii="Times New Roman" w:hAnsi="Times New Roman" w:cs="Times New Roman"/>
          <w:color w:val="FF0000"/>
          <w:shd w:val="clear" w:color="auto" w:fill="FFFFFF"/>
        </w:rPr>
      </w:pPr>
    </w:p>
    <w:p w14:paraId="1D8777EB" w14:textId="09089E07" w:rsidR="008107D4" w:rsidRPr="00B142DC" w:rsidRDefault="000E1462">
      <w:pPr>
        <w:pStyle w:val="ListParagraph"/>
        <w:tabs>
          <w:tab w:val="left" w:pos="993"/>
        </w:tabs>
        <w:ind w:left="0"/>
        <w:rPr>
          <w:rFonts w:ascii="Times New Roman" w:hAnsi="Times New Roman" w:cs="Times New Roman"/>
          <w:i/>
          <w:iCs/>
          <w:color w:val="000000" w:themeColor="text1"/>
          <w:shd w:val="clear" w:color="auto" w:fill="FFFFFF"/>
        </w:rPr>
      </w:pPr>
      <w:r w:rsidRPr="00B142DC">
        <w:rPr>
          <w:rFonts w:ascii="Times New Roman" w:hAnsi="Times New Roman" w:cs="Times New Roman"/>
          <w:i/>
          <w:iCs/>
          <w:color w:val="000000" w:themeColor="text1"/>
          <w:shd w:val="clear" w:color="auto" w:fill="FFFFFF"/>
        </w:rPr>
        <w:t>The description of the result of the voltage sensitive dye imaging could be shortened; more troubleshooting details about the surgery itself should be added instead.</w:t>
      </w:r>
    </w:p>
    <w:p w14:paraId="16A3547E" w14:textId="5E3CB21D" w:rsidR="00DB13CF" w:rsidRPr="005C28F9" w:rsidRDefault="00DB13CF" w:rsidP="009D2286">
      <w:pPr>
        <w:pStyle w:val="ListParagraph"/>
        <w:tabs>
          <w:tab w:val="left" w:pos="993"/>
        </w:tabs>
        <w:ind w:left="0"/>
        <w:rPr>
          <w:rFonts w:ascii="Times New Roman" w:hAnsi="Times New Roman" w:cs="Times New Roman"/>
          <w:color w:val="000000" w:themeColor="text1"/>
          <w:shd w:val="clear" w:color="auto" w:fill="FFFFFF"/>
        </w:rPr>
      </w:pPr>
    </w:p>
    <w:p w14:paraId="5989DC99" w14:textId="5CF2365B" w:rsidR="00DB13CF" w:rsidRPr="00B142DC" w:rsidRDefault="00DB13CF" w:rsidP="009D2286">
      <w:pPr>
        <w:pStyle w:val="ListParagraph"/>
        <w:tabs>
          <w:tab w:val="left" w:pos="993"/>
        </w:tabs>
        <w:ind w:left="0"/>
        <w:rPr>
          <w:rFonts w:ascii="Times New Roman" w:hAnsi="Times New Roman" w:cs="Times New Roman"/>
          <w:color w:val="FF0000"/>
          <w:shd w:val="clear" w:color="auto" w:fill="FFFFFF"/>
        </w:rPr>
      </w:pPr>
      <w:r w:rsidRPr="00B142DC">
        <w:rPr>
          <w:rFonts w:ascii="Times New Roman" w:hAnsi="Times New Roman" w:cs="Times New Roman"/>
          <w:color w:val="FF0000"/>
          <w:shd w:val="clear" w:color="auto" w:fill="FFFFFF"/>
        </w:rPr>
        <w:t>We have adjusted the discussion to meet this suggestion.</w:t>
      </w:r>
    </w:p>
    <w:sectPr w:rsidR="00DB13CF" w:rsidRPr="00B142DC" w:rsidSect="00B142DC">
      <w:footerReference w:type="default" r:id="rId8"/>
      <w:pgSz w:w="12240" w:h="15840"/>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46EA12" w14:textId="77777777" w:rsidR="002C48DE" w:rsidRDefault="002C48DE" w:rsidP="001A262B">
      <w:pPr>
        <w:spacing w:after="0" w:line="240" w:lineRule="auto"/>
      </w:pPr>
      <w:r>
        <w:separator/>
      </w:r>
    </w:p>
  </w:endnote>
  <w:endnote w:type="continuationSeparator" w:id="0">
    <w:p w14:paraId="28F3DF36" w14:textId="77777777" w:rsidR="002C48DE" w:rsidRDefault="002C48DE" w:rsidP="001A26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Segoe UI">
    <w:altName w:val="Menlo Bold"/>
    <w:charset w:val="00"/>
    <w:family w:val="swiss"/>
    <w:pitch w:val="variable"/>
    <w:sig w:usb0="E10022FF" w:usb1="C000E47F" w:usb2="00000029" w:usb3="00000000" w:csb0="000001D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1285167"/>
      <w:docPartObj>
        <w:docPartGallery w:val="Page Numbers (Bottom of Page)"/>
        <w:docPartUnique/>
      </w:docPartObj>
    </w:sdtPr>
    <w:sdtEndPr>
      <w:rPr>
        <w:noProof/>
      </w:rPr>
    </w:sdtEndPr>
    <w:sdtContent>
      <w:p w14:paraId="3F7A1332" w14:textId="2FC64E6B" w:rsidR="004811C8" w:rsidRDefault="004811C8">
        <w:pPr>
          <w:pStyle w:val="Footer"/>
          <w:jc w:val="center"/>
        </w:pPr>
        <w:r>
          <w:fldChar w:fldCharType="begin"/>
        </w:r>
        <w:r>
          <w:instrText xml:space="preserve"> PAGE   \* MERGEFORMAT </w:instrText>
        </w:r>
        <w:r>
          <w:fldChar w:fldCharType="separate"/>
        </w:r>
        <w:r w:rsidR="00B142DC">
          <w:rPr>
            <w:noProof/>
          </w:rPr>
          <w:t>14</w:t>
        </w:r>
        <w:r>
          <w:rPr>
            <w:noProof/>
          </w:rPr>
          <w:fldChar w:fldCharType="end"/>
        </w:r>
      </w:p>
    </w:sdtContent>
  </w:sdt>
  <w:p w14:paraId="493F2959" w14:textId="77777777" w:rsidR="004811C8" w:rsidRDefault="004811C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DE2D40" w14:textId="77777777" w:rsidR="002C48DE" w:rsidRDefault="002C48DE" w:rsidP="001A262B">
      <w:pPr>
        <w:spacing w:after="0" w:line="240" w:lineRule="auto"/>
      </w:pPr>
      <w:r>
        <w:separator/>
      </w:r>
    </w:p>
  </w:footnote>
  <w:footnote w:type="continuationSeparator" w:id="0">
    <w:p w14:paraId="621AF7DF" w14:textId="77777777" w:rsidR="002C48DE" w:rsidRDefault="002C48DE" w:rsidP="001A262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0555D"/>
    <w:multiLevelType w:val="multilevel"/>
    <w:tmpl w:val="DEAACEC4"/>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b w:val="0"/>
        <w:color w:val="auto"/>
      </w:rPr>
    </w:lvl>
    <w:lvl w:ilvl="2">
      <w:start w:val="1"/>
      <w:numFmt w:val="decimal"/>
      <w:lvlText w:val="%1.%2.%3."/>
      <w:lvlJc w:val="left"/>
      <w:pPr>
        <w:ind w:left="360" w:hanging="36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5A532F4"/>
    <w:multiLevelType w:val="multilevel"/>
    <w:tmpl w:val="EBA470C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6AF2A1F"/>
    <w:multiLevelType w:val="multilevel"/>
    <w:tmpl w:val="33801D10"/>
    <w:lvl w:ilvl="0">
      <w:start w:val="1"/>
      <w:numFmt w:val="decimal"/>
      <w:lvlText w:val="%1"/>
      <w:lvlJc w:val="left"/>
      <w:pPr>
        <w:ind w:left="480" w:hanging="480"/>
      </w:pPr>
      <w:rPr>
        <w:rFonts w:hint="default"/>
        <w:b w:val="0"/>
      </w:rPr>
    </w:lvl>
    <w:lvl w:ilvl="1">
      <w:start w:val="8"/>
      <w:numFmt w:val="decimal"/>
      <w:lvlText w:val="%1.%2"/>
      <w:lvlJc w:val="left"/>
      <w:pPr>
        <w:ind w:left="1020" w:hanging="480"/>
      </w:pPr>
      <w:rPr>
        <w:rFonts w:hint="default"/>
        <w:b w:val="0"/>
      </w:rPr>
    </w:lvl>
    <w:lvl w:ilvl="2">
      <w:start w:val="1"/>
      <w:numFmt w:val="decimal"/>
      <w:lvlText w:val="%1.%2.%3"/>
      <w:lvlJc w:val="left"/>
      <w:pPr>
        <w:ind w:left="1800" w:hanging="720"/>
      </w:pPr>
      <w:rPr>
        <w:rFonts w:hint="default"/>
        <w:b w:val="0"/>
      </w:rPr>
    </w:lvl>
    <w:lvl w:ilvl="3">
      <w:start w:val="1"/>
      <w:numFmt w:val="decimal"/>
      <w:lvlText w:val="%1.%2.%3.%4"/>
      <w:lvlJc w:val="left"/>
      <w:pPr>
        <w:ind w:left="2340" w:hanging="720"/>
      </w:pPr>
      <w:rPr>
        <w:rFonts w:hint="default"/>
        <w:b w:val="0"/>
      </w:rPr>
    </w:lvl>
    <w:lvl w:ilvl="4">
      <w:start w:val="1"/>
      <w:numFmt w:val="decimal"/>
      <w:lvlText w:val="%1.%2.%3.%4.%5"/>
      <w:lvlJc w:val="left"/>
      <w:pPr>
        <w:ind w:left="3240" w:hanging="1080"/>
      </w:pPr>
      <w:rPr>
        <w:rFonts w:hint="default"/>
        <w:b w:val="0"/>
      </w:rPr>
    </w:lvl>
    <w:lvl w:ilvl="5">
      <w:start w:val="1"/>
      <w:numFmt w:val="decimal"/>
      <w:lvlText w:val="%1.%2.%3.%4.%5.%6"/>
      <w:lvlJc w:val="left"/>
      <w:pPr>
        <w:ind w:left="3780" w:hanging="1080"/>
      </w:pPr>
      <w:rPr>
        <w:rFonts w:hint="default"/>
        <w:b w:val="0"/>
      </w:rPr>
    </w:lvl>
    <w:lvl w:ilvl="6">
      <w:start w:val="1"/>
      <w:numFmt w:val="decimal"/>
      <w:lvlText w:val="%1.%2.%3.%4.%5.%6.%7"/>
      <w:lvlJc w:val="left"/>
      <w:pPr>
        <w:ind w:left="4680" w:hanging="1440"/>
      </w:pPr>
      <w:rPr>
        <w:rFonts w:hint="default"/>
        <w:b w:val="0"/>
      </w:rPr>
    </w:lvl>
    <w:lvl w:ilvl="7">
      <w:start w:val="1"/>
      <w:numFmt w:val="decimal"/>
      <w:lvlText w:val="%1.%2.%3.%4.%5.%6.%7.%8"/>
      <w:lvlJc w:val="left"/>
      <w:pPr>
        <w:ind w:left="5220" w:hanging="1440"/>
      </w:pPr>
      <w:rPr>
        <w:rFonts w:hint="default"/>
        <w:b w:val="0"/>
      </w:rPr>
    </w:lvl>
    <w:lvl w:ilvl="8">
      <w:start w:val="1"/>
      <w:numFmt w:val="decimal"/>
      <w:lvlText w:val="%1.%2.%3.%4.%5.%6.%7.%8.%9"/>
      <w:lvlJc w:val="left"/>
      <w:pPr>
        <w:ind w:left="6120" w:hanging="1800"/>
      </w:pPr>
      <w:rPr>
        <w:rFonts w:hint="default"/>
        <w:b w:val="0"/>
      </w:rPr>
    </w:lvl>
  </w:abstractNum>
  <w:abstractNum w:abstractNumId="3">
    <w:nsid w:val="0787011E"/>
    <w:multiLevelType w:val="multilevel"/>
    <w:tmpl w:val="086461F2"/>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001256B"/>
    <w:multiLevelType w:val="multilevel"/>
    <w:tmpl w:val="8BBC1826"/>
    <w:lvl w:ilvl="0">
      <w:start w:val="3"/>
      <w:numFmt w:val="decimal"/>
      <w:lvlText w:val="%1"/>
      <w:lvlJc w:val="left"/>
      <w:pPr>
        <w:ind w:left="480" w:hanging="480"/>
      </w:pPr>
      <w:rPr>
        <w:rFonts w:hint="default"/>
      </w:rPr>
    </w:lvl>
    <w:lvl w:ilvl="1">
      <w:start w:val="4"/>
      <w:numFmt w:val="decimal"/>
      <w:lvlText w:val="%1.%2"/>
      <w:lvlJc w:val="left"/>
      <w:pPr>
        <w:ind w:left="693"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5">
    <w:nsid w:val="164A4404"/>
    <w:multiLevelType w:val="multilevel"/>
    <w:tmpl w:val="37EE081C"/>
    <w:lvl w:ilvl="0">
      <w:start w:val="3"/>
      <w:numFmt w:val="decimal"/>
      <w:lvlText w:val="%1"/>
      <w:lvlJc w:val="left"/>
      <w:pPr>
        <w:ind w:left="480" w:hanging="480"/>
      </w:pPr>
      <w:rPr>
        <w:rFonts w:hint="default"/>
      </w:rPr>
    </w:lvl>
    <w:lvl w:ilvl="1">
      <w:start w:val="4"/>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6">
    <w:nsid w:val="251E305B"/>
    <w:multiLevelType w:val="multilevel"/>
    <w:tmpl w:val="81EA4B22"/>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nsid w:val="293A51AB"/>
    <w:multiLevelType w:val="multilevel"/>
    <w:tmpl w:val="C284EF12"/>
    <w:lvl w:ilvl="0">
      <w:start w:val="4"/>
      <w:numFmt w:val="decimal"/>
      <w:lvlText w:val="%1"/>
      <w:lvlJc w:val="left"/>
      <w:pPr>
        <w:ind w:left="480" w:hanging="480"/>
      </w:pPr>
      <w:rPr>
        <w:rFonts w:hint="default"/>
      </w:rPr>
    </w:lvl>
    <w:lvl w:ilvl="1">
      <w:start w:val="4"/>
      <w:numFmt w:val="decimal"/>
      <w:lvlText w:val="%1.%2"/>
      <w:lvlJc w:val="left"/>
      <w:pPr>
        <w:ind w:left="1020" w:hanging="48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
    <w:nsid w:val="2A7F0C60"/>
    <w:multiLevelType w:val="multilevel"/>
    <w:tmpl w:val="D4E02FF8"/>
    <w:lvl w:ilvl="0">
      <w:start w:val="1"/>
      <w:numFmt w:val="decimal"/>
      <w:lvlText w:val="%1"/>
      <w:lvlJc w:val="left"/>
      <w:pPr>
        <w:ind w:left="480" w:hanging="480"/>
      </w:pPr>
      <w:rPr>
        <w:rFonts w:hint="default"/>
        <w:b w:val="0"/>
      </w:rPr>
    </w:lvl>
    <w:lvl w:ilvl="1">
      <w:start w:val="8"/>
      <w:numFmt w:val="decimal"/>
      <w:lvlText w:val="%1.%2"/>
      <w:lvlJc w:val="left"/>
      <w:pPr>
        <w:ind w:left="1020" w:hanging="480"/>
      </w:pPr>
      <w:rPr>
        <w:rFonts w:hint="default"/>
        <w:b w:val="0"/>
      </w:rPr>
    </w:lvl>
    <w:lvl w:ilvl="2">
      <w:start w:val="1"/>
      <w:numFmt w:val="decimal"/>
      <w:lvlText w:val="%1.%2.%3"/>
      <w:lvlJc w:val="left"/>
      <w:pPr>
        <w:ind w:left="1800" w:hanging="720"/>
      </w:pPr>
      <w:rPr>
        <w:rFonts w:hint="default"/>
        <w:b w:val="0"/>
      </w:rPr>
    </w:lvl>
    <w:lvl w:ilvl="3">
      <w:start w:val="1"/>
      <w:numFmt w:val="decimal"/>
      <w:lvlText w:val="%1.%2.%3.%4"/>
      <w:lvlJc w:val="left"/>
      <w:pPr>
        <w:ind w:left="2340" w:hanging="720"/>
      </w:pPr>
      <w:rPr>
        <w:rFonts w:hint="default"/>
        <w:b w:val="0"/>
      </w:rPr>
    </w:lvl>
    <w:lvl w:ilvl="4">
      <w:start w:val="1"/>
      <w:numFmt w:val="decimal"/>
      <w:lvlText w:val="%1.%2.%3.%4.%5"/>
      <w:lvlJc w:val="left"/>
      <w:pPr>
        <w:ind w:left="3240" w:hanging="1080"/>
      </w:pPr>
      <w:rPr>
        <w:rFonts w:hint="default"/>
        <w:b w:val="0"/>
      </w:rPr>
    </w:lvl>
    <w:lvl w:ilvl="5">
      <w:start w:val="1"/>
      <w:numFmt w:val="decimal"/>
      <w:lvlText w:val="%1.%2.%3.%4.%5.%6"/>
      <w:lvlJc w:val="left"/>
      <w:pPr>
        <w:ind w:left="3780" w:hanging="1080"/>
      </w:pPr>
      <w:rPr>
        <w:rFonts w:hint="default"/>
        <w:b w:val="0"/>
      </w:rPr>
    </w:lvl>
    <w:lvl w:ilvl="6">
      <w:start w:val="1"/>
      <w:numFmt w:val="decimal"/>
      <w:lvlText w:val="%1.%2.%3.%4.%5.%6.%7"/>
      <w:lvlJc w:val="left"/>
      <w:pPr>
        <w:ind w:left="4680" w:hanging="1440"/>
      </w:pPr>
      <w:rPr>
        <w:rFonts w:hint="default"/>
        <w:b w:val="0"/>
      </w:rPr>
    </w:lvl>
    <w:lvl w:ilvl="7">
      <w:start w:val="1"/>
      <w:numFmt w:val="decimal"/>
      <w:lvlText w:val="%1.%2.%3.%4.%5.%6.%7.%8"/>
      <w:lvlJc w:val="left"/>
      <w:pPr>
        <w:ind w:left="5220" w:hanging="1440"/>
      </w:pPr>
      <w:rPr>
        <w:rFonts w:hint="default"/>
        <w:b w:val="0"/>
      </w:rPr>
    </w:lvl>
    <w:lvl w:ilvl="8">
      <w:start w:val="1"/>
      <w:numFmt w:val="decimal"/>
      <w:lvlText w:val="%1.%2.%3.%4.%5.%6.%7.%8.%9"/>
      <w:lvlJc w:val="left"/>
      <w:pPr>
        <w:ind w:left="6120" w:hanging="1800"/>
      </w:pPr>
      <w:rPr>
        <w:rFonts w:hint="default"/>
        <w:b w:val="0"/>
      </w:rPr>
    </w:lvl>
  </w:abstractNum>
  <w:abstractNum w:abstractNumId="9">
    <w:nsid w:val="34490742"/>
    <w:multiLevelType w:val="hybridMultilevel"/>
    <w:tmpl w:val="8062A906"/>
    <w:lvl w:ilvl="0" w:tplc="94B20588">
      <w:start w:val="6"/>
      <w:numFmt w:val="decimal"/>
      <w:lvlText w:val="%1."/>
      <w:lvlJc w:val="left"/>
      <w:pPr>
        <w:ind w:left="720" w:hanging="36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C4A1941"/>
    <w:multiLevelType w:val="hybridMultilevel"/>
    <w:tmpl w:val="E0B06D8A"/>
    <w:lvl w:ilvl="0" w:tplc="7A5C9B06">
      <w:start w:val="6"/>
      <w:numFmt w:val="decimal"/>
      <w:lvlText w:val="%1."/>
      <w:lvlJc w:val="left"/>
      <w:pPr>
        <w:ind w:left="360" w:firstLine="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14C522C"/>
    <w:multiLevelType w:val="hybridMultilevel"/>
    <w:tmpl w:val="B170AB1A"/>
    <w:lvl w:ilvl="0" w:tplc="0809000F">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1924F13"/>
    <w:multiLevelType w:val="multilevel"/>
    <w:tmpl w:val="A88214F6"/>
    <w:lvl w:ilvl="0">
      <w:start w:val="3"/>
      <w:numFmt w:val="decimal"/>
      <w:lvlText w:val="%1"/>
      <w:lvlJc w:val="left"/>
      <w:pPr>
        <w:ind w:left="480" w:hanging="480"/>
      </w:pPr>
      <w:rPr>
        <w:rFonts w:hint="default"/>
        <w:b w:val="0"/>
      </w:rPr>
    </w:lvl>
    <w:lvl w:ilvl="1">
      <w:start w:val="7"/>
      <w:numFmt w:val="decimal"/>
      <w:lvlText w:val="%1.%2"/>
      <w:lvlJc w:val="left"/>
      <w:pPr>
        <w:ind w:left="480" w:hanging="480"/>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3">
    <w:nsid w:val="545C13D2"/>
    <w:multiLevelType w:val="multilevel"/>
    <w:tmpl w:val="1C9E2790"/>
    <w:lvl w:ilvl="0">
      <w:start w:val="1"/>
      <w:numFmt w:val="decimal"/>
      <w:lvlText w:val="%1."/>
      <w:lvlJc w:val="left"/>
      <w:pPr>
        <w:ind w:left="720" w:hanging="360"/>
      </w:pPr>
      <w:rPr>
        <w:rFonts w:hint="default"/>
      </w:rPr>
    </w:lvl>
    <w:lvl w:ilvl="1">
      <w:start w:val="2"/>
      <w:numFmt w:val="decimal"/>
      <w:isLgl/>
      <w:lvlText w:val="%1.%2"/>
      <w:lvlJc w:val="left"/>
      <w:pPr>
        <w:ind w:left="1260" w:hanging="720"/>
      </w:pPr>
      <w:rPr>
        <w:rFonts w:hint="default"/>
        <w:color w:val="385623" w:themeColor="accent6" w:themeShade="80"/>
      </w:rPr>
    </w:lvl>
    <w:lvl w:ilvl="2">
      <w:start w:val="1"/>
      <w:numFmt w:val="decimal"/>
      <w:isLgl/>
      <w:lvlText w:val="%1.%2.%3"/>
      <w:lvlJc w:val="left"/>
      <w:pPr>
        <w:ind w:left="1440" w:hanging="720"/>
      </w:pPr>
      <w:rPr>
        <w:rFonts w:hint="default"/>
        <w:color w:val="385623" w:themeColor="accent6" w:themeShade="80"/>
      </w:rPr>
    </w:lvl>
    <w:lvl w:ilvl="3">
      <w:start w:val="1"/>
      <w:numFmt w:val="decimal"/>
      <w:isLgl/>
      <w:lvlText w:val="%1.%2.%3.%4"/>
      <w:lvlJc w:val="left"/>
      <w:pPr>
        <w:ind w:left="1620" w:hanging="720"/>
      </w:pPr>
      <w:rPr>
        <w:rFonts w:hint="default"/>
        <w:color w:val="385623" w:themeColor="accent6" w:themeShade="80"/>
      </w:rPr>
    </w:lvl>
    <w:lvl w:ilvl="4">
      <w:start w:val="1"/>
      <w:numFmt w:val="decimal"/>
      <w:isLgl/>
      <w:lvlText w:val="%1.%2.%3.%4.%5"/>
      <w:lvlJc w:val="left"/>
      <w:pPr>
        <w:ind w:left="2160" w:hanging="1080"/>
      </w:pPr>
      <w:rPr>
        <w:rFonts w:hint="default"/>
        <w:color w:val="385623" w:themeColor="accent6" w:themeShade="80"/>
      </w:rPr>
    </w:lvl>
    <w:lvl w:ilvl="5">
      <w:start w:val="1"/>
      <w:numFmt w:val="decimal"/>
      <w:isLgl/>
      <w:lvlText w:val="%1.%2.%3.%4.%5.%6"/>
      <w:lvlJc w:val="left"/>
      <w:pPr>
        <w:ind w:left="2340" w:hanging="1080"/>
      </w:pPr>
      <w:rPr>
        <w:rFonts w:hint="default"/>
        <w:color w:val="385623" w:themeColor="accent6" w:themeShade="80"/>
      </w:rPr>
    </w:lvl>
    <w:lvl w:ilvl="6">
      <w:start w:val="1"/>
      <w:numFmt w:val="decimal"/>
      <w:isLgl/>
      <w:lvlText w:val="%1.%2.%3.%4.%5.%6.%7"/>
      <w:lvlJc w:val="left"/>
      <w:pPr>
        <w:ind w:left="2880" w:hanging="1440"/>
      </w:pPr>
      <w:rPr>
        <w:rFonts w:hint="default"/>
        <w:color w:val="385623" w:themeColor="accent6" w:themeShade="80"/>
      </w:rPr>
    </w:lvl>
    <w:lvl w:ilvl="7">
      <w:start w:val="1"/>
      <w:numFmt w:val="decimal"/>
      <w:isLgl/>
      <w:lvlText w:val="%1.%2.%3.%4.%5.%6.%7.%8"/>
      <w:lvlJc w:val="left"/>
      <w:pPr>
        <w:ind w:left="3060" w:hanging="1440"/>
      </w:pPr>
      <w:rPr>
        <w:rFonts w:hint="default"/>
        <w:color w:val="385623" w:themeColor="accent6" w:themeShade="80"/>
      </w:rPr>
    </w:lvl>
    <w:lvl w:ilvl="8">
      <w:start w:val="1"/>
      <w:numFmt w:val="decimal"/>
      <w:isLgl/>
      <w:lvlText w:val="%1.%2.%3.%4.%5.%6.%7.%8.%9"/>
      <w:lvlJc w:val="left"/>
      <w:pPr>
        <w:ind w:left="3600" w:hanging="1800"/>
      </w:pPr>
      <w:rPr>
        <w:rFonts w:hint="default"/>
        <w:color w:val="385623" w:themeColor="accent6" w:themeShade="80"/>
      </w:rPr>
    </w:lvl>
  </w:abstractNum>
  <w:abstractNum w:abstractNumId="14">
    <w:nsid w:val="57180C57"/>
    <w:multiLevelType w:val="multilevel"/>
    <w:tmpl w:val="15E692A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619019B3"/>
    <w:multiLevelType w:val="multilevel"/>
    <w:tmpl w:val="5B5A085A"/>
    <w:lvl w:ilvl="0">
      <w:start w:val="1"/>
      <w:numFmt w:val="decimal"/>
      <w:lvlText w:val="%1"/>
      <w:lvlJc w:val="left"/>
      <w:pPr>
        <w:ind w:left="480" w:hanging="480"/>
      </w:pPr>
      <w:rPr>
        <w:rFonts w:hint="default"/>
        <w:sz w:val="22"/>
      </w:rPr>
    </w:lvl>
    <w:lvl w:ilvl="1">
      <w:start w:val="2"/>
      <w:numFmt w:val="decimal"/>
      <w:lvlText w:val="%1.%2"/>
      <w:lvlJc w:val="left"/>
      <w:pPr>
        <w:ind w:left="480" w:hanging="48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6">
    <w:nsid w:val="686D5D5F"/>
    <w:multiLevelType w:val="multilevel"/>
    <w:tmpl w:val="985C7650"/>
    <w:lvl w:ilvl="0">
      <w:start w:val="1"/>
      <w:numFmt w:val="decimal"/>
      <w:lvlText w:val="%1"/>
      <w:lvlJc w:val="left"/>
      <w:pPr>
        <w:ind w:left="480" w:hanging="480"/>
      </w:pPr>
      <w:rPr>
        <w:rFonts w:hint="default"/>
        <w:b w:val="0"/>
      </w:rPr>
    </w:lvl>
    <w:lvl w:ilvl="1">
      <w:start w:val="8"/>
      <w:numFmt w:val="decimal"/>
      <w:lvlText w:val="%1.%2"/>
      <w:lvlJc w:val="left"/>
      <w:pPr>
        <w:ind w:left="840" w:hanging="48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7">
    <w:nsid w:val="6AD82E46"/>
    <w:multiLevelType w:val="hybridMultilevel"/>
    <w:tmpl w:val="BA1073E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B9C1B71"/>
    <w:multiLevelType w:val="multilevel"/>
    <w:tmpl w:val="EA624C1E"/>
    <w:lvl w:ilvl="0">
      <w:start w:val="3"/>
      <w:numFmt w:val="decimal"/>
      <w:lvlText w:val="%1"/>
      <w:lvlJc w:val="left"/>
      <w:pPr>
        <w:ind w:left="480" w:hanging="480"/>
      </w:pPr>
      <w:rPr>
        <w:rFonts w:hint="default"/>
      </w:rPr>
    </w:lvl>
    <w:lvl w:ilvl="1">
      <w:start w:val="4"/>
      <w:numFmt w:val="decimal"/>
      <w:lvlText w:val="%1.%2"/>
      <w:lvlJc w:val="left"/>
      <w:pPr>
        <w:ind w:left="693"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num w:numId="1">
    <w:abstractNumId w:val="0"/>
  </w:num>
  <w:num w:numId="2">
    <w:abstractNumId w:val="12"/>
  </w:num>
  <w:num w:numId="3">
    <w:abstractNumId w:val="15"/>
  </w:num>
  <w:num w:numId="4">
    <w:abstractNumId w:val="17"/>
  </w:num>
  <w:num w:numId="5">
    <w:abstractNumId w:val="13"/>
  </w:num>
  <w:num w:numId="6">
    <w:abstractNumId w:val="16"/>
  </w:num>
  <w:num w:numId="7">
    <w:abstractNumId w:val="1"/>
  </w:num>
  <w:num w:numId="8">
    <w:abstractNumId w:val="4"/>
  </w:num>
  <w:num w:numId="9">
    <w:abstractNumId w:val="18"/>
  </w:num>
  <w:num w:numId="10">
    <w:abstractNumId w:val="6"/>
  </w:num>
  <w:num w:numId="11">
    <w:abstractNumId w:val="14"/>
  </w:num>
  <w:num w:numId="12">
    <w:abstractNumId w:val="3"/>
  </w:num>
  <w:num w:numId="13">
    <w:abstractNumId w:val="2"/>
  </w:num>
  <w:num w:numId="14">
    <w:abstractNumId w:val="5"/>
  </w:num>
  <w:num w:numId="15">
    <w:abstractNumId w:val="8"/>
  </w:num>
  <w:num w:numId="16">
    <w:abstractNumId w:val="7"/>
  </w:num>
  <w:num w:numId="17">
    <w:abstractNumId w:val="10"/>
  </w:num>
  <w:num w:numId="18">
    <w:abstractNumId w:val="11"/>
  </w:num>
  <w:num w:numId="19">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jid">
    <w15:presenceInfo w15:providerId="None" w15:userId=""/>
  </w15:person>
  <w15:person w15:author="Kyweriga, Michael">
    <w15:presenceInfo w15:providerId="None" w15:userId="Kyweriga, Micha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jI1MjQwNDU1sjQ2sDBQ0lEKTi0uzszPAykwqgUAoa/27ywAAAA="/>
  </w:docVars>
  <w:rsids>
    <w:rsidRoot w:val="00A7036A"/>
    <w:rsid w:val="00001A98"/>
    <w:rsid w:val="00011F3C"/>
    <w:rsid w:val="0002163B"/>
    <w:rsid w:val="00023630"/>
    <w:rsid w:val="00030FCC"/>
    <w:rsid w:val="00063B6F"/>
    <w:rsid w:val="00063DCB"/>
    <w:rsid w:val="00087287"/>
    <w:rsid w:val="0009385C"/>
    <w:rsid w:val="000B253C"/>
    <w:rsid w:val="000D2C4A"/>
    <w:rsid w:val="000D44ED"/>
    <w:rsid w:val="000D75F6"/>
    <w:rsid w:val="000E1462"/>
    <w:rsid w:val="000F3A7E"/>
    <w:rsid w:val="00102510"/>
    <w:rsid w:val="00110009"/>
    <w:rsid w:val="00136FA9"/>
    <w:rsid w:val="00137832"/>
    <w:rsid w:val="00142C01"/>
    <w:rsid w:val="0014544F"/>
    <w:rsid w:val="001565B7"/>
    <w:rsid w:val="00173E32"/>
    <w:rsid w:val="00194A4B"/>
    <w:rsid w:val="001A262B"/>
    <w:rsid w:val="001A5B0A"/>
    <w:rsid w:val="001B6B30"/>
    <w:rsid w:val="001D2B7C"/>
    <w:rsid w:val="001D435B"/>
    <w:rsid w:val="00216D0A"/>
    <w:rsid w:val="00216F0D"/>
    <w:rsid w:val="00221CCA"/>
    <w:rsid w:val="00245990"/>
    <w:rsid w:val="00246460"/>
    <w:rsid w:val="00247A5D"/>
    <w:rsid w:val="002548C0"/>
    <w:rsid w:val="00262C2D"/>
    <w:rsid w:val="00277FDF"/>
    <w:rsid w:val="002868B0"/>
    <w:rsid w:val="00287DDC"/>
    <w:rsid w:val="0029552F"/>
    <w:rsid w:val="002A1D36"/>
    <w:rsid w:val="002B1A69"/>
    <w:rsid w:val="002C48DE"/>
    <w:rsid w:val="002C7307"/>
    <w:rsid w:val="002D7B6B"/>
    <w:rsid w:val="002E5523"/>
    <w:rsid w:val="00306531"/>
    <w:rsid w:val="00312A58"/>
    <w:rsid w:val="00314889"/>
    <w:rsid w:val="003316FB"/>
    <w:rsid w:val="00351790"/>
    <w:rsid w:val="0035401C"/>
    <w:rsid w:val="0035448F"/>
    <w:rsid w:val="003548DA"/>
    <w:rsid w:val="00357D75"/>
    <w:rsid w:val="00362B5F"/>
    <w:rsid w:val="00363BED"/>
    <w:rsid w:val="003B39FC"/>
    <w:rsid w:val="003B6F9E"/>
    <w:rsid w:val="003D270A"/>
    <w:rsid w:val="003D7D45"/>
    <w:rsid w:val="003D7D79"/>
    <w:rsid w:val="003E2611"/>
    <w:rsid w:val="003F2597"/>
    <w:rsid w:val="003F7229"/>
    <w:rsid w:val="00420C9B"/>
    <w:rsid w:val="00435F01"/>
    <w:rsid w:val="00453A61"/>
    <w:rsid w:val="00454D14"/>
    <w:rsid w:val="00477667"/>
    <w:rsid w:val="00477789"/>
    <w:rsid w:val="0048081B"/>
    <w:rsid w:val="004811C8"/>
    <w:rsid w:val="00484829"/>
    <w:rsid w:val="00491789"/>
    <w:rsid w:val="00492ADB"/>
    <w:rsid w:val="004C3F8C"/>
    <w:rsid w:val="004C542D"/>
    <w:rsid w:val="004D3C6F"/>
    <w:rsid w:val="004D6246"/>
    <w:rsid w:val="004F044B"/>
    <w:rsid w:val="004F3789"/>
    <w:rsid w:val="005257E7"/>
    <w:rsid w:val="00535C61"/>
    <w:rsid w:val="00551BFD"/>
    <w:rsid w:val="00554A04"/>
    <w:rsid w:val="00555B92"/>
    <w:rsid w:val="00555C38"/>
    <w:rsid w:val="0056090C"/>
    <w:rsid w:val="00560D11"/>
    <w:rsid w:val="0058090B"/>
    <w:rsid w:val="00582389"/>
    <w:rsid w:val="0059630A"/>
    <w:rsid w:val="005A0B44"/>
    <w:rsid w:val="005A78F1"/>
    <w:rsid w:val="005B31E4"/>
    <w:rsid w:val="005C28F9"/>
    <w:rsid w:val="005C61F0"/>
    <w:rsid w:val="00607556"/>
    <w:rsid w:val="006102CB"/>
    <w:rsid w:val="00624D5F"/>
    <w:rsid w:val="00643E86"/>
    <w:rsid w:val="0066170A"/>
    <w:rsid w:val="00675DA2"/>
    <w:rsid w:val="00681B1C"/>
    <w:rsid w:val="00683B4B"/>
    <w:rsid w:val="006A2DA6"/>
    <w:rsid w:val="006A6215"/>
    <w:rsid w:val="006B1483"/>
    <w:rsid w:val="006B3FAB"/>
    <w:rsid w:val="006B68E4"/>
    <w:rsid w:val="006C4FE6"/>
    <w:rsid w:val="006E3343"/>
    <w:rsid w:val="006F2F49"/>
    <w:rsid w:val="006F369F"/>
    <w:rsid w:val="006F540C"/>
    <w:rsid w:val="006F6F92"/>
    <w:rsid w:val="00700B38"/>
    <w:rsid w:val="00704FE8"/>
    <w:rsid w:val="00710A6D"/>
    <w:rsid w:val="00717B9F"/>
    <w:rsid w:val="007347DB"/>
    <w:rsid w:val="00735480"/>
    <w:rsid w:val="00735CF3"/>
    <w:rsid w:val="00740AFB"/>
    <w:rsid w:val="00740B30"/>
    <w:rsid w:val="00746B3A"/>
    <w:rsid w:val="00771951"/>
    <w:rsid w:val="00792096"/>
    <w:rsid w:val="00792F1F"/>
    <w:rsid w:val="007A7626"/>
    <w:rsid w:val="007B326E"/>
    <w:rsid w:val="007C4CB1"/>
    <w:rsid w:val="007C561A"/>
    <w:rsid w:val="007E3F41"/>
    <w:rsid w:val="007E7A1D"/>
    <w:rsid w:val="007F5FC0"/>
    <w:rsid w:val="008107D4"/>
    <w:rsid w:val="008431E6"/>
    <w:rsid w:val="00857420"/>
    <w:rsid w:val="008741FE"/>
    <w:rsid w:val="00874B79"/>
    <w:rsid w:val="00876BD5"/>
    <w:rsid w:val="00892FA6"/>
    <w:rsid w:val="00894C1E"/>
    <w:rsid w:val="00896F47"/>
    <w:rsid w:val="008A6718"/>
    <w:rsid w:val="008B16A7"/>
    <w:rsid w:val="008B3D70"/>
    <w:rsid w:val="008D75DA"/>
    <w:rsid w:val="008D77F1"/>
    <w:rsid w:val="00936007"/>
    <w:rsid w:val="009479A9"/>
    <w:rsid w:val="009836A8"/>
    <w:rsid w:val="0098534F"/>
    <w:rsid w:val="00987C52"/>
    <w:rsid w:val="009964F8"/>
    <w:rsid w:val="009D1165"/>
    <w:rsid w:val="009D1534"/>
    <w:rsid w:val="009D2286"/>
    <w:rsid w:val="009D4696"/>
    <w:rsid w:val="009E079C"/>
    <w:rsid w:val="009E2500"/>
    <w:rsid w:val="009F2F2C"/>
    <w:rsid w:val="00A14847"/>
    <w:rsid w:val="00A16A38"/>
    <w:rsid w:val="00A4738D"/>
    <w:rsid w:val="00A51A9C"/>
    <w:rsid w:val="00A531E5"/>
    <w:rsid w:val="00A7036A"/>
    <w:rsid w:val="00A90750"/>
    <w:rsid w:val="00A94B53"/>
    <w:rsid w:val="00A9745C"/>
    <w:rsid w:val="00AB28CB"/>
    <w:rsid w:val="00AB5AB3"/>
    <w:rsid w:val="00AE4179"/>
    <w:rsid w:val="00AE6747"/>
    <w:rsid w:val="00B05D6A"/>
    <w:rsid w:val="00B142DC"/>
    <w:rsid w:val="00B17E73"/>
    <w:rsid w:val="00B37D65"/>
    <w:rsid w:val="00B479B4"/>
    <w:rsid w:val="00B572F8"/>
    <w:rsid w:val="00B66B38"/>
    <w:rsid w:val="00B714EB"/>
    <w:rsid w:val="00B80F9C"/>
    <w:rsid w:val="00BA27FD"/>
    <w:rsid w:val="00BA57D9"/>
    <w:rsid w:val="00BA7E67"/>
    <w:rsid w:val="00BF5A10"/>
    <w:rsid w:val="00BF7349"/>
    <w:rsid w:val="00C07D89"/>
    <w:rsid w:val="00C454FD"/>
    <w:rsid w:val="00C532BD"/>
    <w:rsid w:val="00C818EF"/>
    <w:rsid w:val="00C86A82"/>
    <w:rsid w:val="00CC306C"/>
    <w:rsid w:val="00CD4B8E"/>
    <w:rsid w:val="00CD508E"/>
    <w:rsid w:val="00CD7BEE"/>
    <w:rsid w:val="00CE0C98"/>
    <w:rsid w:val="00CE668A"/>
    <w:rsid w:val="00CF7DF6"/>
    <w:rsid w:val="00D02019"/>
    <w:rsid w:val="00D100DD"/>
    <w:rsid w:val="00D11823"/>
    <w:rsid w:val="00D33049"/>
    <w:rsid w:val="00D71A21"/>
    <w:rsid w:val="00DA0EE5"/>
    <w:rsid w:val="00DB13CF"/>
    <w:rsid w:val="00DB1823"/>
    <w:rsid w:val="00DE361E"/>
    <w:rsid w:val="00E26F15"/>
    <w:rsid w:val="00E435C8"/>
    <w:rsid w:val="00E50D53"/>
    <w:rsid w:val="00E51949"/>
    <w:rsid w:val="00E526F1"/>
    <w:rsid w:val="00E54302"/>
    <w:rsid w:val="00E572B6"/>
    <w:rsid w:val="00E667BF"/>
    <w:rsid w:val="00E75FF6"/>
    <w:rsid w:val="00E82ED8"/>
    <w:rsid w:val="00E8486D"/>
    <w:rsid w:val="00EA023A"/>
    <w:rsid w:val="00EB51D6"/>
    <w:rsid w:val="00EB5E2C"/>
    <w:rsid w:val="00EC0A54"/>
    <w:rsid w:val="00EC3B21"/>
    <w:rsid w:val="00EC42F5"/>
    <w:rsid w:val="00ED5BA1"/>
    <w:rsid w:val="00ED6ABE"/>
    <w:rsid w:val="00ED6AD2"/>
    <w:rsid w:val="00EF505B"/>
    <w:rsid w:val="00F077DF"/>
    <w:rsid w:val="00F1234E"/>
    <w:rsid w:val="00F150BD"/>
    <w:rsid w:val="00F251AC"/>
    <w:rsid w:val="00F421B1"/>
    <w:rsid w:val="00F47B6B"/>
    <w:rsid w:val="00F506D3"/>
    <w:rsid w:val="00F73001"/>
    <w:rsid w:val="00FC2F4D"/>
    <w:rsid w:val="00FC3547"/>
    <w:rsid w:val="00FD2291"/>
    <w:rsid w:val="00FD4AA3"/>
    <w:rsid w:val="00FE521A"/>
    <w:rsid w:val="00FE72F2"/>
    <w:rsid w:val="00FF6417"/>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476F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E1462"/>
  </w:style>
  <w:style w:type="paragraph" w:styleId="ListParagraph">
    <w:name w:val="List Paragraph"/>
    <w:basedOn w:val="Normal"/>
    <w:uiPriority w:val="34"/>
    <w:qFormat/>
    <w:rsid w:val="0056090C"/>
    <w:pPr>
      <w:spacing w:after="0" w:line="240" w:lineRule="auto"/>
      <w:ind w:left="720"/>
      <w:contextualSpacing/>
    </w:pPr>
    <w:rPr>
      <w:rFonts w:eastAsiaTheme="minorEastAsia"/>
      <w:sz w:val="24"/>
      <w:szCs w:val="24"/>
      <w:lang w:val="en-US"/>
    </w:rPr>
  </w:style>
  <w:style w:type="paragraph" w:styleId="Header">
    <w:name w:val="header"/>
    <w:basedOn w:val="Normal"/>
    <w:link w:val="HeaderChar"/>
    <w:uiPriority w:val="99"/>
    <w:unhideWhenUsed/>
    <w:rsid w:val="001A26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262B"/>
  </w:style>
  <w:style w:type="paragraph" w:styleId="Footer">
    <w:name w:val="footer"/>
    <w:basedOn w:val="Normal"/>
    <w:link w:val="FooterChar"/>
    <w:uiPriority w:val="99"/>
    <w:unhideWhenUsed/>
    <w:rsid w:val="001A26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62B"/>
  </w:style>
  <w:style w:type="character" w:styleId="CommentReference">
    <w:name w:val="annotation reference"/>
    <w:basedOn w:val="DefaultParagraphFont"/>
    <w:uiPriority w:val="99"/>
    <w:semiHidden/>
    <w:unhideWhenUsed/>
    <w:rsid w:val="00643E86"/>
    <w:rPr>
      <w:sz w:val="16"/>
      <w:szCs w:val="16"/>
    </w:rPr>
  </w:style>
  <w:style w:type="paragraph" w:styleId="CommentText">
    <w:name w:val="annotation text"/>
    <w:basedOn w:val="Normal"/>
    <w:link w:val="CommentTextChar"/>
    <w:uiPriority w:val="99"/>
    <w:semiHidden/>
    <w:unhideWhenUsed/>
    <w:rsid w:val="00643E86"/>
    <w:pPr>
      <w:spacing w:line="240" w:lineRule="auto"/>
    </w:pPr>
    <w:rPr>
      <w:sz w:val="20"/>
      <w:szCs w:val="20"/>
    </w:rPr>
  </w:style>
  <w:style w:type="character" w:customStyle="1" w:styleId="CommentTextChar">
    <w:name w:val="Comment Text Char"/>
    <w:basedOn w:val="DefaultParagraphFont"/>
    <w:link w:val="CommentText"/>
    <w:uiPriority w:val="99"/>
    <w:semiHidden/>
    <w:rsid w:val="00643E86"/>
    <w:rPr>
      <w:sz w:val="20"/>
      <w:szCs w:val="20"/>
    </w:rPr>
  </w:style>
  <w:style w:type="paragraph" w:styleId="CommentSubject">
    <w:name w:val="annotation subject"/>
    <w:basedOn w:val="CommentText"/>
    <w:next w:val="CommentText"/>
    <w:link w:val="CommentSubjectChar"/>
    <w:uiPriority w:val="99"/>
    <w:semiHidden/>
    <w:unhideWhenUsed/>
    <w:rsid w:val="00643E86"/>
    <w:rPr>
      <w:b/>
      <w:bCs/>
    </w:rPr>
  </w:style>
  <w:style w:type="character" w:customStyle="1" w:styleId="CommentSubjectChar">
    <w:name w:val="Comment Subject Char"/>
    <w:basedOn w:val="CommentTextChar"/>
    <w:link w:val="CommentSubject"/>
    <w:uiPriority w:val="99"/>
    <w:semiHidden/>
    <w:rsid w:val="00643E86"/>
    <w:rPr>
      <w:b/>
      <w:bCs/>
      <w:sz w:val="20"/>
      <w:szCs w:val="20"/>
    </w:rPr>
  </w:style>
  <w:style w:type="paragraph" w:styleId="BalloonText">
    <w:name w:val="Balloon Text"/>
    <w:basedOn w:val="Normal"/>
    <w:link w:val="BalloonTextChar"/>
    <w:uiPriority w:val="99"/>
    <w:semiHidden/>
    <w:unhideWhenUsed/>
    <w:rsid w:val="00643E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3E86"/>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E1462"/>
  </w:style>
  <w:style w:type="paragraph" w:styleId="ListParagraph">
    <w:name w:val="List Paragraph"/>
    <w:basedOn w:val="Normal"/>
    <w:uiPriority w:val="34"/>
    <w:qFormat/>
    <w:rsid w:val="0056090C"/>
    <w:pPr>
      <w:spacing w:after="0" w:line="240" w:lineRule="auto"/>
      <w:ind w:left="720"/>
      <w:contextualSpacing/>
    </w:pPr>
    <w:rPr>
      <w:rFonts w:eastAsiaTheme="minorEastAsia"/>
      <w:sz w:val="24"/>
      <w:szCs w:val="24"/>
      <w:lang w:val="en-US"/>
    </w:rPr>
  </w:style>
  <w:style w:type="paragraph" w:styleId="Header">
    <w:name w:val="header"/>
    <w:basedOn w:val="Normal"/>
    <w:link w:val="HeaderChar"/>
    <w:uiPriority w:val="99"/>
    <w:unhideWhenUsed/>
    <w:rsid w:val="001A26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262B"/>
  </w:style>
  <w:style w:type="paragraph" w:styleId="Footer">
    <w:name w:val="footer"/>
    <w:basedOn w:val="Normal"/>
    <w:link w:val="FooterChar"/>
    <w:uiPriority w:val="99"/>
    <w:unhideWhenUsed/>
    <w:rsid w:val="001A26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62B"/>
  </w:style>
  <w:style w:type="character" w:styleId="CommentReference">
    <w:name w:val="annotation reference"/>
    <w:basedOn w:val="DefaultParagraphFont"/>
    <w:uiPriority w:val="99"/>
    <w:semiHidden/>
    <w:unhideWhenUsed/>
    <w:rsid w:val="00643E86"/>
    <w:rPr>
      <w:sz w:val="16"/>
      <w:szCs w:val="16"/>
    </w:rPr>
  </w:style>
  <w:style w:type="paragraph" w:styleId="CommentText">
    <w:name w:val="annotation text"/>
    <w:basedOn w:val="Normal"/>
    <w:link w:val="CommentTextChar"/>
    <w:uiPriority w:val="99"/>
    <w:semiHidden/>
    <w:unhideWhenUsed/>
    <w:rsid w:val="00643E86"/>
    <w:pPr>
      <w:spacing w:line="240" w:lineRule="auto"/>
    </w:pPr>
    <w:rPr>
      <w:sz w:val="20"/>
      <w:szCs w:val="20"/>
    </w:rPr>
  </w:style>
  <w:style w:type="character" w:customStyle="1" w:styleId="CommentTextChar">
    <w:name w:val="Comment Text Char"/>
    <w:basedOn w:val="DefaultParagraphFont"/>
    <w:link w:val="CommentText"/>
    <w:uiPriority w:val="99"/>
    <w:semiHidden/>
    <w:rsid w:val="00643E86"/>
    <w:rPr>
      <w:sz w:val="20"/>
      <w:szCs w:val="20"/>
    </w:rPr>
  </w:style>
  <w:style w:type="paragraph" w:styleId="CommentSubject">
    <w:name w:val="annotation subject"/>
    <w:basedOn w:val="CommentText"/>
    <w:next w:val="CommentText"/>
    <w:link w:val="CommentSubjectChar"/>
    <w:uiPriority w:val="99"/>
    <w:semiHidden/>
    <w:unhideWhenUsed/>
    <w:rsid w:val="00643E86"/>
    <w:rPr>
      <w:b/>
      <w:bCs/>
    </w:rPr>
  </w:style>
  <w:style w:type="character" w:customStyle="1" w:styleId="CommentSubjectChar">
    <w:name w:val="Comment Subject Char"/>
    <w:basedOn w:val="CommentTextChar"/>
    <w:link w:val="CommentSubject"/>
    <w:uiPriority w:val="99"/>
    <w:semiHidden/>
    <w:rsid w:val="00643E86"/>
    <w:rPr>
      <w:b/>
      <w:bCs/>
      <w:sz w:val="20"/>
      <w:szCs w:val="20"/>
    </w:rPr>
  </w:style>
  <w:style w:type="paragraph" w:styleId="BalloonText">
    <w:name w:val="Balloon Text"/>
    <w:basedOn w:val="Normal"/>
    <w:link w:val="BalloonTextChar"/>
    <w:uiPriority w:val="99"/>
    <w:semiHidden/>
    <w:unhideWhenUsed/>
    <w:rsid w:val="00643E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3E8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14</Pages>
  <Words>3983</Words>
  <Characters>22708</Characters>
  <Application>Microsoft Macintosh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Kline</dc:creator>
  <cp:keywords/>
  <dc:description/>
  <cp:lastModifiedBy>Majid Mohajerani</cp:lastModifiedBy>
  <cp:revision>43</cp:revision>
  <dcterms:created xsi:type="dcterms:W3CDTF">2016-11-02T01:11:00Z</dcterms:created>
  <dcterms:modified xsi:type="dcterms:W3CDTF">2016-11-20T12:07:00Z</dcterms:modified>
</cp:coreProperties>
</file>